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7C027F" w14:textId="77777777" w:rsidR="008918AC" w:rsidRPr="000B39E3" w:rsidRDefault="008918AC" w:rsidP="008918AC">
      <w:pPr>
        <w:pStyle w:val="Titul1"/>
      </w:pPr>
      <w:r w:rsidRPr="000B39E3">
        <w:t>Smlouva o dílo</w:t>
      </w:r>
    </w:p>
    <w:p w14:paraId="2578AC2A" w14:textId="77777777" w:rsidR="008918AC" w:rsidRPr="000B39E3" w:rsidRDefault="008918AC" w:rsidP="008918AC">
      <w:pPr>
        <w:pStyle w:val="BodyText31"/>
        <w:tabs>
          <w:tab w:val="clear" w:pos="2268"/>
          <w:tab w:val="clear" w:pos="4536"/>
        </w:tabs>
        <w:spacing w:before="120"/>
        <w:jc w:val="left"/>
        <w:rPr>
          <w:rFonts w:asciiTheme="minorHAnsi" w:hAnsiTheme="minorHAnsi"/>
          <w:color w:val="FF0000"/>
          <w:sz w:val="18"/>
          <w:szCs w:val="18"/>
        </w:rPr>
      </w:pPr>
      <w:r w:rsidRPr="000B39E3">
        <w:rPr>
          <w:rFonts w:asciiTheme="minorHAnsi" w:hAnsiTheme="minorHAnsi"/>
          <w:sz w:val="18"/>
          <w:szCs w:val="18"/>
        </w:rPr>
        <w:t>uzavřená podle zákona č. 89/2012 Sb., v platném znění, na základě zákona č. 235/2004 Sb., o dani z přidané hodnoty v platném znění a zákona č. 526/1990 Sb., o cenách v platném znění</w:t>
      </w:r>
    </w:p>
    <w:p w14:paraId="21717BA3" w14:textId="77777777" w:rsidR="008918AC" w:rsidRPr="00513D26" w:rsidRDefault="008918AC" w:rsidP="008918AC">
      <w:pPr>
        <w:spacing w:before="120"/>
      </w:pPr>
      <w:r w:rsidRPr="000B39E3">
        <w:t xml:space="preserve">na </w:t>
      </w:r>
      <w:r w:rsidRPr="00513D26">
        <w:t>zhotovení díla:</w:t>
      </w:r>
    </w:p>
    <w:p w14:paraId="19A0CE6B" w14:textId="3E0B0559" w:rsidR="008918AC" w:rsidRPr="0015676C" w:rsidRDefault="008918AC" w:rsidP="008918AC">
      <w:pPr>
        <w:pStyle w:val="Titul2"/>
      </w:pPr>
      <w:r w:rsidRPr="00513D26">
        <w:t>„</w:t>
      </w:r>
      <w:r w:rsidR="00513D26" w:rsidRPr="00513D26">
        <w:rPr>
          <w:bCs/>
        </w:rPr>
        <w:t>Oprava TV v úseku Stará Boleslav (mimo) – Dřísy (včetně) – vypracování projektové dokumentace</w:t>
      </w:r>
      <w:r w:rsidRPr="00513D26">
        <w:t>“</w:t>
      </w:r>
    </w:p>
    <w:p w14:paraId="491BAD2C" w14:textId="77777777" w:rsidR="008918AC" w:rsidRDefault="008918AC" w:rsidP="008918AC">
      <w:pPr>
        <w:numPr>
          <w:ilvl w:val="0"/>
          <w:numId w:val="16"/>
        </w:numPr>
        <w:tabs>
          <w:tab w:val="clear" w:pos="851"/>
        </w:tabs>
        <w:spacing w:before="240"/>
        <w:rPr>
          <w:rFonts w:ascii="Verdana" w:eastAsia="Verdana" w:hAnsi="Verdana" w:cs="Times New Roman"/>
          <w:b/>
          <w:noProof/>
          <w:sz w:val="24"/>
          <w:szCs w:val="24"/>
        </w:rPr>
      </w:pPr>
      <w:r w:rsidRPr="000B39E3">
        <w:rPr>
          <w:rFonts w:ascii="Verdana" w:eastAsia="Verdana" w:hAnsi="Verdana" w:cs="Times New Roman"/>
          <w:b/>
          <w:noProof/>
          <w:sz w:val="24"/>
          <w:szCs w:val="24"/>
        </w:rPr>
        <w:t>Smluvní strany</w:t>
      </w:r>
    </w:p>
    <w:p w14:paraId="45CF43B5"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rPr>
      </w:pPr>
      <w:r w:rsidRPr="000B39E3">
        <w:rPr>
          <w:rFonts w:ascii="Verdana" w:eastAsia="Verdana" w:hAnsi="Verdana" w:cs="Times New Roman"/>
          <w:b/>
          <w:noProof/>
        </w:rPr>
        <w:t>Objednatel: Správa železni</w:t>
      </w:r>
      <w:r>
        <w:rPr>
          <w:rFonts w:ascii="Verdana" w:eastAsia="Verdana" w:hAnsi="Verdana" w:cs="Times New Roman"/>
          <w:b/>
          <w:noProof/>
        </w:rPr>
        <w:t>c</w:t>
      </w:r>
      <w:r w:rsidRPr="000B39E3">
        <w:rPr>
          <w:rFonts w:ascii="Verdana" w:eastAsia="Verdana" w:hAnsi="Verdana" w:cs="Times New Roman"/>
          <w:b/>
          <w:noProof/>
        </w:rPr>
        <w:t>, státní organizace</w:t>
      </w:r>
    </w:p>
    <w:p w14:paraId="3B653E9C"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se sídlem: Praha 1 – Nové Město, Dlážděná 1003/7, PSČ 110 00</w:t>
      </w:r>
    </w:p>
    <w:p w14:paraId="361FC7EE"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IČ: 70994234, DIČ: CZ70994234</w:t>
      </w:r>
    </w:p>
    <w:p w14:paraId="7C45C674"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 xml:space="preserve">zapsána v obchodním rejstříku vedeném Městským soudem v Praze, </w:t>
      </w:r>
    </w:p>
    <w:p w14:paraId="1BDB5DE8" w14:textId="77777777" w:rsidR="008918AC" w:rsidRPr="000B39E3" w:rsidRDefault="008918AC" w:rsidP="008918AC">
      <w:pPr>
        <w:spacing w:after="0"/>
        <w:rPr>
          <w:rFonts w:ascii="Verdana" w:eastAsia="Verdana" w:hAnsi="Verdana" w:cs="Times New Roman"/>
          <w:noProof/>
        </w:rPr>
      </w:pPr>
      <w:r w:rsidRPr="000B39E3">
        <w:rPr>
          <w:rFonts w:ascii="Verdana" w:eastAsia="Verdana" w:hAnsi="Verdana" w:cs="Times New Roman"/>
          <w:noProof/>
        </w:rPr>
        <w:tab/>
        <w:t>oddíl A, vložka 48384</w:t>
      </w:r>
    </w:p>
    <w:p w14:paraId="49AE5A3B" w14:textId="5E0A1C64" w:rsidR="008918AC" w:rsidRPr="000B39E3" w:rsidRDefault="008918AC" w:rsidP="00CB1CA4">
      <w:pPr>
        <w:ind w:left="708"/>
        <w:rPr>
          <w:rFonts w:ascii="Verdana" w:eastAsia="Verdana" w:hAnsi="Verdana" w:cs="Times New Roman"/>
          <w:noProof/>
        </w:rPr>
      </w:pPr>
      <w:r w:rsidRPr="000B39E3">
        <w:rPr>
          <w:rFonts w:ascii="Verdana" w:eastAsia="Verdana" w:hAnsi="Verdana" w:cs="Times New Roman"/>
          <w:noProof/>
        </w:rPr>
        <w:t xml:space="preserve">Zastoupená: </w:t>
      </w:r>
      <w:r w:rsidRPr="000B39E3">
        <w:rPr>
          <w:rFonts w:ascii="Verdana" w:eastAsia="Verdana" w:hAnsi="Verdana" w:cs="Times New Roman"/>
          <w:b/>
          <w:bCs/>
          <w:noProof/>
        </w:rPr>
        <w:t>Ing. Vladimírem Filipem</w:t>
      </w:r>
      <w:r w:rsidRPr="000B39E3">
        <w:rPr>
          <w:rFonts w:ascii="Verdana" w:eastAsia="Verdana" w:hAnsi="Verdana" w:cs="Times New Roman"/>
          <w:noProof/>
        </w:rPr>
        <w:t>, ředitelem Oblastního ředitelství Praha</w:t>
      </w:r>
      <w:r w:rsidR="00CB1CA4" w:rsidRPr="00CB1CA4">
        <w:rPr>
          <w:rFonts w:ascii="Verdana" w:eastAsia="Verdana" w:hAnsi="Verdana" w:cs="Times New Roman"/>
          <w:noProof/>
        </w:rPr>
        <w:t xml:space="preserve">, na základě pověření č. 2381 ze dne 21. 03. 2018.  </w:t>
      </w:r>
      <w:r w:rsidRPr="000B39E3">
        <w:rPr>
          <w:rFonts w:ascii="Verdana" w:eastAsia="Verdana" w:hAnsi="Verdana" w:cs="Times New Roman"/>
          <w:noProof/>
        </w:rPr>
        <w:t xml:space="preserve"> </w:t>
      </w:r>
    </w:p>
    <w:p w14:paraId="78E93CCB" w14:textId="3774554B" w:rsidR="008918AC" w:rsidRPr="000B39E3" w:rsidRDefault="008918AC" w:rsidP="00F34441">
      <w:pPr>
        <w:ind w:firstLine="709"/>
        <w:rPr>
          <w:rFonts w:ascii="Verdana" w:eastAsia="Verdana" w:hAnsi="Verdana" w:cs="Times New Roman"/>
          <w:b/>
          <w:bCs/>
          <w:noProof/>
        </w:rPr>
      </w:pPr>
      <w:r w:rsidRPr="000B39E3">
        <w:rPr>
          <w:rFonts w:ascii="Verdana" w:eastAsia="Verdana" w:hAnsi="Verdana" w:cs="Times New Roman"/>
          <w:b/>
          <w:bCs/>
          <w:noProof/>
        </w:rPr>
        <w:t xml:space="preserve">(dále jen objednatel)           </w:t>
      </w:r>
    </w:p>
    <w:p w14:paraId="26CE2FB5" w14:textId="77777777" w:rsidR="008918AC" w:rsidRPr="000B39E3" w:rsidRDefault="008918AC" w:rsidP="008918AC">
      <w:pPr>
        <w:spacing w:after="0"/>
        <w:ind w:left="709"/>
        <w:rPr>
          <w:rFonts w:ascii="Verdana" w:eastAsia="Verdana" w:hAnsi="Verdana" w:cs="Times New Roman"/>
          <w:b/>
          <w:bCs/>
        </w:rPr>
      </w:pPr>
      <w:r w:rsidRPr="000B39E3">
        <w:rPr>
          <w:rFonts w:ascii="Verdana" w:eastAsia="Verdana" w:hAnsi="Verdana" w:cs="Times New Roman"/>
          <w:b/>
          <w:bCs/>
        </w:rPr>
        <w:t xml:space="preserve">Korespondenční adresa objednatele ve věci této smlouvy je: </w:t>
      </w:r>
    </w:p>
    <w:p w14:paraId="4F090540"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 xml:space="preserve">Správa </w:t>
      </w:r>
      <w:r>
        <w:rPr>
          <w:rFonts w:ascii="Verdana" w:eastAsia="Verdana" w:hAnsi="Verdana" w:cs="Times New Roman"/>
          <w:noProof/>
        </w:rPr>
        <w:t xml:space="preserve">železnic, </w:t>
      </w:r>
      <w:r w:rsidRPr="000B39E3">
        <w:rPr>
          <w:rFonts w:ascii="Verdana" w:eastAsia="Verdana" w:hAnsi="Verdana" w:cs="Times New Roman"/>
          <w:noProof/>
        </w:rPr>
        <w:t>státní organizace</w:t>
      </w:r>
    </w:p>
    <w:p w14:paraId="281B4191" w14:textId="77777777" w:rsidR="008918AC" w:rsidRPr="000B39E3" w:rsidRDefault="008918AC" w:rsidP="008918AC">
      <w:pPr>
        <w:spacing w:after="0"/>
        <w:ind w:left="709"/>
        <w:rPr>
          <w:rFonts w:ascii="Verdana" w:eastAsia="Verdana" w:hAnsi="Verdana" w:cs="Times New Roman"/>
          <w:noProof/>
        </w:rPr>
      </w:pPr>
      <w:r w:rsidRPr="000B39E3">
        <w:rPr>
          <w:rFonts w:ascii="Verdana" w:eastAsia="Verdana" w:hAnsi="Verdana" w:cs="Times New Roman"/>
          <w:noProof/>
        </w:rPr>
        <w:t>Oblastní ředitelství Praha</w:t>
      </w:r>
    </w:p>
    <w:p w14:paraId="38AF1EEF" w14:textId="77777777" w:rsidR="008918AC" w:rsidRPr="000B39E3" w:rsidRDefault="008918AC" w:rsidP="008918AC">
      <w:pPr>
        <w:ind w:left="709"/>
        <w:rPr>
          <w:rFonts w:ascii="Verdana" w:eastAsia="Verdana" w:hAnsi="Verdana" w:cs="Times New Roman"/>
          <w:noProof/>
        </w:rPr>
      </w:pPr>
      <w:r w:rsidRPr="000B39E3">
        <w:rPr>
          <w:rFonts w:ascii="Verdana" w:eastAsia="Verdana" w:hAnsi="Verdana" w:cs="Times New Roman"/>
          <w:noProof/>
        </w:rPr>
        <w:t xml:space="preserve">Partyzánská 24, 170 00 Praha 7       </w:t>
      </w:r>
    </w:p>
    <w:p w14:paraId="314286B3" w14:textId="77777777" w:rsidR="008918AC" w:rsidRPr="000B39E3" w:rsidRDefault="008918AC" w:rsidP="008918AC">
      <w:pPr>
        <w:ind w:firstLine="624"/>
        <w:rPr>
          <w:rFonts w:ascii="Verdana" w:eastAsia="Verdana" w:hAnsi="Verdana" w:cs="Times New Roman"/>
          <w:noProof/>
          <w:highlight w:val="yellow"/>
        </w:rPr>
      </w:pPr>
      <w:r w:rsidRPr="000B39E3">
        <w:rPr>
          <w:rFonts w:ascii="Verdana" w:eastAsia="Verdana" w:hAnsi="Verdana" w:cs="Times New Roman"/>
          <w:b/>
          <w:bCs/>
          <w:noProof/>
        </w:rPr>
        <w:t>č. smlouvy objednatele: ………</w:t>
      </w:r>
    </w:p>
    <w:p w14:paraId="60364CA1" w14:textId="77777777" w:rsidR="008918AC" w:rsidRPr="000B39E3" w:rsidRDefault="008918AC" w:rsidP="008918AC">
      <w:pPr>
        <w:numPr>
          <w:ilvl w:val="1"/>
          <w:numId w:val="16"/>
        </w:numPr>
        <w:tabs>
          <w:tab w:val="left" w:pos="1361"/>
        </w:tabs>
        <w:spacing w:after="0"/>
        <w:contextualSpacing/>
        <w:rPr>
          <w:rFonts w:ascii="Verdana" w:eastAsia="Verdana" w:hAnsi="Verdana" w:cs="Times New Roman"/>
          <w:b/>
          <w:noProof/>
          <w:highlight w:val="yellow"/>
        </w:rPr>
      </w:pPr>
      <w:r w:rsidRPr="000B39E3">
        <w:rPr>
          <w:rFonts w:ascii="Verdana" w:eastAsia="Verdana" w:hAnsi="Verdana" w:cs="Times New Roman"/>
          <w:b/>
          <w:noProof/>
          <w:highlight w:val="yellow"/>
        </w:rPr>
        <w:t xml:space="preserve">Zhotovitel:   "[VLOŽÍ ZHOTOVITEL]"  </w:t>
      </w:r>
    </w:p>
    <w:p w14:paraId="1E26A0E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se sídlem: "[VLOŽÍ ZHOTOVITEL]" </w:t>
      </w:r>
    </w:p>
    <w:p w14:paraId="4AF733F4"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IČ: "[VLOŽÍ ZHOTOVITEL]" , DIČ: "[VLOŽÍ ZHOTOVITEL]"</w:t>
      </w:r>
    </w:p>
    <w:p w14:paraId="0890EB6A"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rPr>
        <w:t xml:space="preserve">Zapsaný v obchodním rejstříku vedeném "[VLOŽÍ ZHOTOVITEL]", </w:t>
      </w:r>
      <w:r w:rsidRPr="000B39E3">
        <w:rPr>
          <w:rFonts w:ascii="Verdana" w:eastAsia="Verdana" w:hAnsi="Verdana" w:cs="Times New Roman"/>
          <w:noProof/>
          <w:highlight w:val="yellow"/>
          <w:lang w:val="x-none"/>
        </w:rPr>
        <w:t xml:space="preserve">oddíl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vložka </w:t>
      </w:r>
      <w:r w:rsidRPr="000B39E3">
        <w:rPr>
          <w:rFonts w:ascii="Verdana" w:eastAsia="Verdana" w:hAnsi="Verdana" w:cs="Times New Roman"/>
          <w:noProof/>
          <w:highlight w:val="yellow"/>
        </w:rPr>
        <w:t>"[VLOŽÍ ZHOTOVITEL]"</w:t>
      </w:r>
    </w:p>
    <w:p w14:paraId="3AA3F7D5" w14:textId="77777777" w:rsidR="008918AC" w:rsidRPr="000B39E3" w:rsidRDefault="008918AC" w:rsidP="008918AC">
      <w:pPr>
        <w:spacing w:after="0"/>
        <w:ind w:left="709"/>
        <w:rPr>
          <w:rFonts w:ascii="Verdana" w:eastAsia="Verdana" w:hAnsi="Verdana" w:cs="Times New Roman"/>
          <w:noProof/>
          <w:highlight w:val="yellow"/>
        </w:rPr>
      </w:pPr>
      <w:r w:rsidRPr="000B39E3">
        <w:rPr>
          <w:rFonts w:ascii="Verdana" w:eastAsia="Verdana" w:hAnsi="Verdana" w:cs="Times New Roman"/>
          <w:noProof/>
          <w:highlight w:val="yellow"/>
          <w:lang w:val="x-none"/>
        </w:rPr>
        <w:t xml:space="preserve">Zastoupena: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3F67744E" w14:textId="77777777" w:rsidR="008918AC" w:rsidRPr="000B39E3" w:rsidRDefault="008918AC" w:rsidP="008918AC">
      <w:pPr>
        <w:ind w:left="709"/>
        <w:rPr>
          <w:rFonts w:ascii="Verdana" w:eastAsia="Verdana" w:hAnsi="Verdana" w:cs="Times New Roman"/>
          <w:noProof/>
          <w:highlight w:val="yellow"/>
        </w:rPr>
      </w:pPr>
      <w:r w:rsidRPr="000B39E3">
        <w:rPr>
          <w:rFonts w:ascii="Verdana" w:eastAsia="Verdana" w:hAnsi="Verdana" w:cs="Times New Roman"/>
          <w:noProof/>
          <w:highlight w:val="yellow"/>
        </w:rPr>
        <w:t>Bankovní účet zhotovitele:"[VLOŽÍ ZHOTOVITEL]"</w:t>
      </w:r>
    </w:p>
    <w:p w14:paraId="7EE5AA93" w14:textId="77777777" w:rsidR="008918AC" w:rsidRPr="000B39E3" w:rsidRDefault="008918AC" w:rsidP="008918AC">
      <w:pPr>
        <w:ind w:left="709"/>
        <w:rPr>
          <w:rFonts w:ascii="Verdana" w:eastAsia="Verdana" w:hAnsi="Verdana" w:cs="Times New Roman"/>
          <w:noProof/>
          <w:highlight w:val="yellow"/>
          <w:lang w:val="x-none"/>
        </w:rPr>
      </w:pPr>
      <w:r w:rsidRPr="000B39E3">
        <w:rPr>
          <w:rFonts w:ascii="Verdana" w:eastAsia="Verdana" w:hAnsi="Verdana" w:cs="Times New Roman"/>
          <w:noProof/>
          <w:highlight w:val="yellow"/>
        </w:rPr>
        <w:tab/>
      </w:r>
      <w:r w:rsidRPr="000B39E3">
        <w:rPr>
          <w:rFonts w:ascii="Verdana" w:eastAsia="Verdana" w:hAnsi="Verdana" w:cs="Times New Roman"/>
          <w:noProof/>
          <w:highlight w:val="yellow"/>
          <w:lang w:val="x-none"/>
        </w:rPr>
        <w:t xml:space="preserve">Osoby </w:t>
      </w:r>
      <w:r w:rsidRPr="000B39E3">
        <w:rPr>
          <w:rFonts w:ascii="Verdana" w:eastAsia="Verdana" w:hAnsi="Verdana" w:cs="Times New Roman"/>
          <w:noProof/>
          <w:highlight w:val="yellow"/>
        </w:rPr>
        <w:t>zmocněné</w:t>
      </w:r>
      <w:r w:rsidRPr="000B39E3">
        <w:rPr>
          <w:rFonts w:ascii="Verdana" w:eastAsia="Verdana" w:hAnsi="Verdana" w:cs="Times New Roman"/>
          <w:noProof/>
          <w:highlight w:val="yellow"/>
          <w:lang w:val="x-none"/>
        </w:rPr>
        <w:t xml:space="preserve"> jednat:   </w:t>
      </w:r>
      <w:r w:rsidRPr="000B39E3">
        <w:rPr>
          <w:rFonts w:ascii="Verdana" w:eastAsia="Verdana" w:hAnsi="Verdana" w:cs="Times New Roman"/>
          <w:noProof/>
          <w:highlight w:val="yellow"/>
        </w:rPr>
        <w:t>"[VLOŽÍ ZHOTOVITEL]"</w:t>
      </w:r>
      <w:r w:rsidRPr="000B39E3">
        <w:rPr>
          <w:rFonts w:ascii="Verdana" w:eastAsia="Verdana" w:hAnsi="Verdana" w:cs="Times New Roman"/>
          <w:noProof/>
          <w:highlight w:val="yellow"/>
          <w:lang w:val="x-none"/>
        </w:rPr>
        <w:t xml:space="preserve">                      </w:t>
      </w:r>
    </w:p>
    <w:p w14:paraId="4BCDCC3A"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smluvních: ………………., tel.: …………</w:t>
      </w:r>
    </w:p>
    <w:p w14:paraId="3120AC9B" w14:textId="77777777" w:rsidR="008918AC" w:rsidRDefault="008918AC" w:rsidP="008918AC">
      <w:pPr>
        <w:numPr>
          <w:ilvl w:val="2"/>
          <w:numId w:val="16"/>
        </w:numPr>
        <w:spacing w:after="0"/>
        <w:contextualSpacing/>
        <w:rPr>
          <w:rFonts w:ascii="Verdana" w:eastAsia="Verdana" w:hAnsi="Verdana" w:cs="Times New Roman"/>
          <w:noProof/>
          <w:highlight w:val="yellow"/>
        </w:rPr>
      </w:pPr>
      <w:r w:rsidRPr="000B39E3">
        <w:rPr>
          <w:rFonts w:ascii="Verdana" w:eastAsia="Verdana" w:hAnsi="Verdana" w:cs="Times New Roman"/>
          <w:noProof/>
          <w:highlight w:val="yellow"/>
        </w:rPr>
        <w:t>ve věcech technických: ………………., tel.: …………</w:t>
      </w:r>
    </w:p>
    <w:p w14:paraId="4D8A807D" w14:textId="77777777" w:rsidR="008918AC" w:rsidRPr="000B39E3" w:rsidRDefault="008918AC" w:rsidP="008918AC">
      <w:pPr>
        <w:numPr>
          <w:ilvl w:val="2"/>
          <w:numId w:val="16"/>
        </w:numPr>
        <w:spacing w:after="0"/>
        <w:contextualSpacing/>
        <w:rPr>
          <w:rFonts w:ascii="Verdana" w:eastAsia="Verdana" w:hAnsi="Verdana" w:cs="Times New Roman"/>
          <w:noProof/>
          <w:highlight w:val="yellow"/>
        </w:rPr>
      </w:pPr>
      <w:r>
        <w:rPr>
          <w:rFonts w:ascii="Verdana" w:eastAsia="Verdana" w:hAnsi="Verdana" w:cs="Times New Roman"/>
          <w:noProof/>
          <w:highlight w:val="yellow"/>
        </w:rPr>
        <w:t xml:space="preserve">vedoucí prací: </w:t>
      </w:r>
      <w:r w:rsidRPr="000B39E3">
        <w:rPr>
          <w:rFonts w:ascii="Verdana" w:eastAsia="Verdana" w:hAnsi="Verdana" w:cs="Times New Roman"/>
          <w:noProof/>
          <w:highlight w:val="yellow"/>
        </w:rPr>
        <w:t>………………., tel.: …………</w:t>
      </w:r>
    </w:p>
    <w:p w14:paraId="55700E81" w14:textId="77777777" w:rsidR="008918AC" w:rsidRPr="000B39E3" w:rsidRDefault="008918AC" w:rsidP="008918AC">
      <w:pPr>
        <w:rPr>
          <w:rFonts w:ascii="Verdana" w:eastAsia="Verdana" w:hAnsi="Verdana" w:cs="Times New Roman"/>
          <w:b/>
          <w:bCs/>
          <w:noProof/>
          <w:highlight w:val="yellow"/>
        </w:rPr>
      </w:pPr>
      <w:r w:rsidRPr="000B39E3">
        <w:rPr>
          <w:rFonts w:ascii="Verdana" w:eastAsia="Verdana" w:hAnsi="Verdana" w:cs="Times New Roman"/>
          <w:noProof/>
          <w:highlight w:val="yellow"/>
        </w:rPr>
        <w:tab/>
      </w:r>
      <w:r w:rsidRPr="000B39E3">
        <w:rPr>
          <w:rFonts w:ascii="Verdana" w:eastAsia="Verdana" w:hAnsi="Verdana" w:cs="Times New Roman"/>
          <w:b/>
          <w:bCs/>
          <w:noProof/>
          <w:highlight w:val="yellow"/>
        </w:rPr>
        <w:t>(dále jen zhotovitel)</w:t>
      </w:r>
    </w:p>
    <w:p w14:paraId="46E95590" w14:textId="77777777" w:rsidR="008918AC" w:rsidRPr="000B39E3" w:rsidRDefault="008918AC" w:rsidP="008918AC">
      <w:pPr>
        <w:ind w:firstLine="708"/>
        <w:rPr>
          <w:rFonts w:ascii="Verdana" w:eastAsia="Verdana" w:hAnsi="Verdana" w:cs="Times New Roman"/>
          <w:noProof/>
          <w:highlight w:val="yellow"/>
        </w:rPr>
      </w:pPr>
      <w:r w:rsidRPr="000B39E3">
        <w:rPr>
          <w:rFonts w:ascii="Verdana" w:eastAsia="Verdana" w:hAnsi="Verdana" w:cs="Times New Roman"/>
          <w:noProof/>
          <w:highlight w:val="yellow"/>
        </w:rPr>
        <w:t>Korespondenční adresa zhotovitele:</w:t>
      </w:r>
    </w:p>
    <w:p w14:paraId="008441F8" w14:textId="77777777" w:rsidR="008918AC" w:rsidRPr="000B39E3" w:rsidRDefault="008918AC" w:rsidP="008918AC">
      <w:pPr>
        <w:spacing w:after="0"/>
        <w:ind w:firstLine="708"/>
        <w:rPr>
          <w:rFonts w:ascii="Verdana" w:eastAsia="Verdana" w:hAnsi="Verdana" w:cs="Times New Roman"/>
          <w:noProof/>
          <w:highlight w:val="yellow"/>
        </w:rPr>
      </w:pPr>
      <w:r w:rsidRPr="000B39E3">
        <w:rPr>
          <w:rFonts w:ascii="Verdana" w:eastAsia="Verdana" w:hAnsi="Verdana" w:cs="Times New Roman"/>
          <w:noProof/>
          <w:highlight w:val="yellow"/>
        </w:rPr>
        <w:t>"[VLOŽÍ ZHOTOVITEL]"</w:t>
      </w:r>
    </w:p>
    <w:p w14:paraId="6CE37399" w14:textId="77777777" w:rsidR="008918AC" w:rsidRPr="00362E19" w:rsidRDefault="008918AC" w:rsidP="008918AC">
      <w:pPr>
        <w:spacing w:before="240"/>
        <w:ind w:firstLine="624"/>
        <w:rPr>
          <w:rFonts w:ascii="Verdana" w:eastAsia="Verdana" w:hAnsi="Verdana" w:cs="Times New Roman"/>
          <w:noProof/>
        </w:rPr>
      </w:pPr>
      <w:r w:rsidRPr="000B39E3">
        <w:rPr>
          <w:rFonts w:ascii="Verdana" w:eastAsia="Verdana" w:hAnsi="Verdana" w:cs="Times New Roman"/>
          <w:b/>
          <w:bCs/>
          <w:noProof/>
          <w:highlight w:val="yellow"/>
        </w:rPr>
        <w:t xml:space="preserve">č. smlouvy zhotovitele: </w:t>
      </w:r>
      <w:r w:rsidRPr="000B39E3">
        <w:rPr>
          <w:rFonts w:ascii="Verdana" w:eastAsia="Verdana" w:hAnsi="Verdana" w:cs="Times New Roman"/>
          <w:b/>
          <w:noProof/>
          <w:highlight w:val="yellow"/>
        </w:rPr>
        <w:t>"[VLOŽÍ ZHOTOVITEL]"</w:t>
      </w:r>
    </w:p>
    <w:p w14:paraId="6CD6B0BD" w14:textId="540AFED9" w:rsidR="008918AC" w:rsidRDefault="008918AC" w:rsidP="00453B28">
      <w:pPr>
        <w:numPr>
          <w:ilvl w:val="1"/>
          <w:numId w:val="16"/>
        </w:numPr>
        <w:tabs>
          <w:tab w:val="left" w:pos="1361"/>
        </w:tabs>
        <w:spacing w:after="0"/>
        <w:ind w:left="1078" w:hanging="454"/>
        <w:rPr>
          <w:rFonts w:ascii="Verdana" w:eastAsia="Verdana" w:hAnsi="Verdana" w:cs="Times New Roman"/>
          <w:noProof/>
        </w:rPr>
      </w:pPr>
      <w:r w:rsidRPr="000B39E3">
        <w:rPr>
          <w:rFonts w:ascii="Verdana" w:eastAsia="Verdana" w:hAnsi="Verdana" w:cs="Times New Roman"/>
          <w:noProof/>
        </w:rPr>
        <w:lastRenderedPageBreak/>
        <w:t>Tato smlouva o dílo (dále jen smlouva) se řídí českým právem. Případné spory z této smlouvy budou projednávány před místně a věcně příslušným soudem ČR.</w:t>
      </w:r>
    </w:p>
    <w:p w14:paraId="44DFACD7" w14:textId="77777777" w:rsidR="00570936" w:rsidRPr="000B39E3" w:rsidRDefault="00570936" w:rsidP="00570936">
      <w:pPr>
        <w:tabs>
          <w:tab w:val="left" w:pos="1361"/>
        </w:tabs>
        <w:ind w:left="1077"/>
        <w:rPr>
          <w:rFonts w:ascii="Verdana" w:eastAsia="Verdana" w:hAnsi="Verdana" w:cs="Times New Roman"/>
          <w:noProof/>
        </w:rPr>
      </w:pPr>
    </w:p>
    <w:p w14:paraId="0347274B" w14:textId="77777777" w:rsidR="008918AC" w:rsidRPr="00FD2697" w:rsidRDefault="008918AC" w:rsidP="00570936">
      <w:pPr>
        <w:numPr>
          <w:ilvl w:val="0"/>
          <w:numId w:val="16"/>
        </w:numPr>
        <w:tabs>
          <w:tab w:val="clear" w:pos="851"/>
        </w:tabs>
        <w:spacing w:before="120"/>
        <w:rPr>
          <w:rFonts w:ascii="Verdana" w:eastAsia="Verdana" w:hAnsi="Verdana" w:cs="Times New Roman"/>
          <w:b/>
          <w:noProof/>
          <w:sz w:val="24"/>
          <w:szCs w:val="24"/>
        </w:rPr>
      </w:pPr>
      <w:r w:rsidRPr="00FD2697">
        <w:rPr>
          <w:rFonts w:ascii="Verdana" w:eastAsia="Verdana" w:hAnsi="Verdana" w:cs="Times New Roman"/>
          <w:b/>
          <w:noProof/>
          <w:sz w:val="24"/>
          <w:szCs w:val="24"/>
        </w:rPr>
        <w:t xml:space="preserve"> Výchozí podklady a údaje</w:t>
      </w:r>
    </w:p>
    <w:p w14:paraId="5BBB199F" w14:textId="77777777" w:rsidR="008918AC" w:rsidRPr="00FD2697" w:rsidRDefault="008918AC" w:rsidP="008918AC">
      <w:pPr>
        <w:numPr>
          <w:ilvl w:val="1"/>
          <w:numId w:val="16"/>
        </w:numPr>
        <w:tabs>
          <w:tab w:val="clear" w:pos="1191"/>
          <w:tab w:val="left" w:pos="-2977"/>
        </w:tabs>
        <w:rPr>
          <w:rFonts w:ascii="Verdana" w:eastAsia="Verdana" w:hAnsi="Verdana" w:cs="Times New Roman"/>
          <w:noProof/>
        </w:rPr>
      </w:pPr>
      <w:r w:rsidRPr="00FD2697">
        <w:rPr>
          <w:rFonts w:ascii="Verdana" w:eastAsia="Verdana" w:hAnsi="Verdana" w:cs="Times New Roman"/>
          <w:noProof/>
        </w:rPr>
        <w:t>Smlouva bude plněna v souladu se zněním následujících dokumentů:</w:t>
      </w:r>
    </w:p>
    <w:p w14:paraId="33D2DD81" w14:textId="0F0A6C74"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Výzva objednatele k podání nabídky po</w:t>
      </w:r>
      <w:r w:rsidRPr="00B15BA4">
        <w:rPr>
          <w:noProof/>
        </w:rPr>
        <w:t xml:space="preserve">d č.j. </w:t>
      </w:r>
      <w:r w:rsidR="00B15BA4" w:rsidRPr="00B15BA4">
        <w:rPr>
          <w:noProof/>
        </w:rPr>
        <w:t>12255</w:t>
      </w:r>
      <w:r w:rsidRPr="00B15BA4">
        <w:rPr>
          <w:noProof/>
        </w:rPr>
        <w:t>/</w:t>
      </w:r>
      <w:r w:rsidR="00417DB5" w:rsidRPr="00B15BA4">
        <w:rPr>
          <w:noProof/>
        </w:rPr>
        <w:t>2021</w:t>
      </w:r>
      <w:r w:rsidRPr="00B15BA4">
        <w:rPr>
          <w:noProof/>
        </w:rPr>
        <w:t xml:space="preserve">-SŽ-OŘ PHA-OVZ, ze dne </w:t>
      </w:r>
      <w:r w:rsidR="00C76FB4">
        <w:rPr>
          <w:noProof/>
        </w:rPr>
        <w:t>16</w:t>
      </w:r>
      <w:r w:rsidR="00B15BA4" w:rsidRPr="00B15BA4">
        <w:rPr>
          <w:noProof/>
        </w:rPr>
        <w:t>. 04</w:t>
      </w:r>
      <w:r w:rsidRPr="00B15BA4">
        <w:rPr>
          <w:noProof/>
        </w:rPr>
        <w:t xml:space="preserve">. </w:t>
      </w:r>
      <w:r w:rsidR="00417DB5" w:rsidRPr="00B15BA4">
        <w:rPr>
          <w:noProof/>
        </w:rPr>
        <w:t xml:space="preserve">2021 </w:t>
      </w:r>
      <w:r w:rsidRPr="00B15BA4">
        <w:rPr>
          <w:noProof/>
        </w:rPr>
        <w:t>včetně  příloh.</w:t>
      </w:r>
    </w:p>
    <w:p w14:paraId="3B886831" w14:textId="77777777" w:rsidR="008918AC" w:rsidRPr="00FD2697" w:rsidRDefault="008918AC" w:rsidP="008918AC">
      <w:pPr>
        <w:pStyle w:val="slovanseznam3"/>
        <w:numPr>
          <w:ilvl w:val="2"/>
          <w:numId w:val="16"/>
        </w:numPr>
        <w:tabs>
          <w:tab w:val="clear" w:pos="1843"/>
        </w:tabs>
        <w:spacing w:after="240"/>
        <w:contextualSpacing w:val="0"/>
        <w:rPr>
          <w:noProof/>
        </w:rPr>
      </w:pPr>
      <w:r w:rsidRPr="00FD2697">
        <w:rPr>
          <w:noProof/>
        </w:rPr>
        <w:t xml:space="preserve">Nabídka zhotovitele díla ze dne </w:t>
      </w:r>
      <w:r w:rsidRPr="003843C8">
        <w:rPr>
          <w:noProof/>
          <w:highlight w:val="green"/>
        </w:rPr>
        <w:t>…………….,</w:t>
      </w:r>
      <w:r w:rsidRPr="00FD2697">
        <w:rPr>
          <w:noProof/>
        </w:rPr>
        <w:t xml:space="preserve"> která byla objednatelem přijata oznámením  rozhodnutí objednatele o výběru nejvýhodnější nabídky ze dne </w:t>
      </w:r>
      <w:r w:rsidRPr="003843C8">
        <w:rPr>
          <w:noProof/>
          <w:highlight w:val="green"/>
        </w:rPr>
        <w:t>…………………..</w:t>
      </w:r>
      <w:r w:rsidRPr="00FD2697">
        <w:rPr>
          <w:noProof/>
        </w:rPr>
        <w:t xml:space="preserve"> pod č.j. </w:t>
      </w:r>
      <w:r w:rsidRPr="003843C8">
        <w:rPr>
          <w:noProof/>
          <w:highlight w:val="green"/>
        </w:rPr>
        <w:t>…………….,</w:t>
      </w:r>
      <w:r w:rsidRPr="00FD2697">
        <w:rPr>
          <w:noProof/>
        </w:rPr>
        <w:t xml:space="preserve"> podepsaného ředitelem Oblastního ředitelství Praha na základě návrhu hodnotící komise.</w:t>
      </w:r>
    </w:p>
    <w:p w14:paraId="7B1200D4"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výslovně prohlašuje, že s obsahem všech platných Českých technických norem a interních předpisů objednatele pro typ činností vyžadovaných touto smlouvou o dílo je plně seznámen.</w:t>
      </w:r>
    </w:p>
    <w:p w14:paraId="7CB6CDD5" w14:textId="77777777" w:rsidR="008918AC" w:rsidRPr="00FD2697" w:rsidRDefault="008918AC" w:rsidP="008918AC">
      <w:pPr>
        <w:numPr>
          <w:ilvl w:val="1"/>
          <w:numId w:val="16"/>
        </w:numPr>
        <w:tabs>
          <w:tab w:val="clear" w:pos="1191"/>
        </w:tabs>
        <w:rPr>
          <w:rFonts w:ascii="Verdana" w:eastAsia="Verdana" w:hAnsi="Verdana" w:cs="Times New Roman"/>
          <w:noProof/>
        </w:rPr>
      </w:pPr>
      <w:r w:rsidRPr="00FD2697">
        <w:rPr>
          <w:rFonts w:ascii="Verdana" w:eastAsia="Verdana" w:hAnsi="Verdana" w:cs="Times New Roman"/>
          <w:noProof/>
        </w:rPr>
        <w:t>Zhotovitel se dále zavazuje respektovat změny předpisů objednatele a norem, které se týkají předmětného díla a jeho součástí, i pokud k nim dojde během provádění díla a budou objednatelem uplatněny. Tyto změny budou řešeny včetně cenového ohodnocení v dodatcích smlouvy, které je zhotovitel povinen uzavřít.</w:t>
      </w:r>
    </w:p>
    <w:p w14:paraId="0C03584C" w14:textId="1ED70E35" w:rsidR="008918AC" w:rsidRDefault="008918AC" w:rsidP="00453B28">
      <w:pPr>
        <w:numPr>
          <w:ilvl w:val="1"/>
          <w:numId w:val="16"/>
        </w:numPr>
        <w:tabs>
          <w:tab w:val="clear" w:pos="1191"/>
        </w:tabs>
        <w:spacing w:after="0"/>
        <w:ind w:left="1078" w:hanging="454"/>
        <w:rPr>
          <w:rFonts w:ascii="Verdana" w:eastAsia="Verdana" w:hAnsi="Verdana" w:cs="Times New Roman"/>
          <w:noProof/>
        </w:rPr>
      </w:pPr>
      <w:r w:rsidRPr="00FD2697">
        <w:rPr>
          <w:rFonts w:ascii="Verdana" w:eastAsia="Verdana" w:hAnsi="Verdana" w:cs="Times New Roman"/>
          <w:noProof/>
        </w:rPr>
        <w:t xml:space="preserve">Zhotovitel je povinen dbát všech závazných stanovisek </w:t>
      </w:r>
      <w:r>
        <w:rPr>
          <w:rFonts w:ascii="Verdana" w:eastAsia="Verdana" w:hAnsi="Verdana" w:cs="Times New Roman"/>
          <w:noProof/>
        </w:rPr>
        <w:t xml:space="preserve">vzniklých při projednávání díla </w:t>
      </w:r>
      <w:r w:rsidRPr="00FD2697">
        <w:rPr>
          <w:rFonts w:ascii="Verdana" w:eastAsia="Verdana" w:hAnsi="Verdana" w:cs="Times New Roman"/>
          <w:noProof/>
        </w:rPr>
        <w:t>příslušných dotčených orgánů a institucí (účastníků řízení apod.).</w:t>
      </w:r>
    </w:p>
    <w:p w14:paraId="3B48CF1C" w14:textId="77777777" w:rsidR="00570936" w:rsidRPr="00FD2697" w:rsidRDefault="00570936" w:rsidP="00D91E57">
      <w:pPr>
        <w:ind w:left="2552" w:hanging="1475"/>
        <w:rPr>
          <w:rFonts w:ascii="Verdana" w:eastAsia="Verdana" w:hAnsi="Verdana" w:cs="Times New Roman"/>
          <w:noProof/>
        </w:rPr>
      </w:pPr>
    </w:p>
    <w:p w14:paraId="775F0F15" w14:textId="77777777" w:rsidR="008918AC" w:rsidRPr="00662F15" w:rsidRDefault="008918AC" w:rsidP="00570936">
      <w:pPr>
        <w:numPr>
          <w:ilvl w:val="0"/>
          <w:numId w:val="16"/>
        </w:numPr>
        <w:tabs>
          <w:tab w:val="clear" w:pos="851"/>
        </w:tabs>
        <w:spacing w:before="120"/>
        <w:rPr>
          <w:rFonts w:ascii="Verdana" w:eastAsia="Verdana" w:hAnsi="Verdana" w:cs="Times New Roman"/>
          <w:b/>
          <w:noProof/>
          <w:sz w:val="24"/>
          <w:szCs w:val="24"/>
        </w:rPr>
      </w:pPr>
      <w:r w:rsidRPr="00662F15">
        <w:rPr>
          <w:rFonts w:ascii="Verdana" w:eastAsia="Verdana" w:hAnsi="Verdana" w:cs="Times New Roman"/>
          <w:b/>
          <w:noProof/>
          <w:sz w:val="24"/>
          <w:szCs w:val="24"/>
        </w:rPr>
        <w:t>Předmět díla</w:t>
      </w:r>
    </w:p>
    <w:p w14:paraId="14451B7E" w14:textId="1443CF47" w:rsidR="00125DA7" w:rsidRDefault="008918AC" w:rsidP="00125DA7">
      <w:pPr>
        <w:pStyle w:val="slovanseznam2"/>
        <w:rPr>
          <w:rFonts w:ascii="Verdana" w:eastAsia="Verdana" w:hAnsi="Verdana" w:cs="Times New Roman"/>
          <w:noProof/>
        </w:rPr>
      </w:pPr>
      <w:r w:rsidRPr="00662F15">
        <w:rPr>
          <w:rFonts w:ascii="Verdana" w:eastAsia="Verdana" w:hAnsi="Verdana" w:cs="Times New Roman"/>
          <w:noProof/>
        </w:rPr>
        <w:t xml:space="preserve">Kompletní zhotovení díla vychází z podmínek citovaných v celém článku 2 této smlouvy. Předmětem díla jsou </w:t>
      </w:r>
      <w:r>
        <w:rPr>
          <w:rFonts w:ascii="Verdana" w:eastAsia="Verdana" w:hAnsi="Verdana" w:cs="Times New Roman"/>
          <w:noProof/>
        </w:rPr>
        <w:t>následující</w:t>
      </w:r>
      <w:r w:rsidRPr="00662F15">
        <w:rPr>
          <w:rFonts w:ascii="Verdana" w:eastAsia="Verdana" w:hAnsi="Verdana" w:cs="Times New Roman"/>
          <w:noProof/>
        </w:rPr>
        <w:t xml:space="preserve"> práce: </w:t>
      </w:r>
      <w:r w:rsidR="00125DA7" w:rsidRPr="00125DA7">
        <w:rPr>
          <w:rFonts w:ascii="Verdana" w:eastAsia="Verdana" w:hAnsi="Verdana" w:cs="Times New Roman"/>
          <w:noProof/>
        </w:rPr>
        <w:t>projektové práce, které řeší výměnu trolejového drátu, nosného lana, nevyhovujících trakčních podpěr, ukolejnění, kotvení, trolejových věšáků a úsekových odpojovačů včetně souvisejících pohonů, v mezistaničním úseku Stará Boleslav – Dřísy a v ŽST Dřísy.</w:t>
      </w:r>
    </w:p>
    <w:p w14:paraId="08738254" w14:textId="77777777" w:rsidR="00125DA7" w:rsidRPr="00125DA7" w:rsidRDefault="00125DA7" w:rsidP="00125DA7">
      <w:pPr>
        <w:pStyle w:val="slovanseznam2"/>
        <w:numPr>
          <w:ilvl w:val="0"/>
          <w:numId w:val="0"/>
        </w:numPr>
        <w:ind w:left="1077"/>
        <w:rPr>
          <w:rFonts w:ascii="Verdana" w:eastAsia="Verdana" w:hAnsi="Verdana" w:cs="Times New Roman"/>
          <w:noProof/>
        </w:rPr>
      </w:pPr>
    </w:p>
    <w:p w14:paraId="5899E3EA" w14:textId="0CCE5FEF" w:rsidR="008918AC" w:rsidRDefault="00125DA7" w:rsidP="00125DA7">
      <w:pPr>
        <w:pStyle w:val="slovanseznam2"/>
        <w:numPr>
          <w:ilvl w:val="0"/>
          <w:numId w:val="0"/>
        </w:numPr>
        <w:ind w:left="1077"/>
        <w:rPr>
          <w:rFonts w:ascii="Verdana" w:eastAsia="Verdana" w:hAnsi="Verdana" w:cs="Times New Roman"/>
          <w:noProof/>
        </w:rPr>
      </w:pPr>
      <w:r w:rsidRPr="00125DA7">
        <w:rPr>
          <w:rFonts w:ascii="Verdana" w:eastAsia="Verdana" w:hAnsi="Verdana" w:cs="Times New Roman"/>
          <w:noProof/>
        </w:rPr>
        <w:t>Vypracování prováděcí projektové dokumentace bude podkladem pro navazující veřejnou zakázku „Oprava TV v úseku Stará Boleslav (mimo) – Dřísy (včetně)“. Dokumentace bude řešit opravu stávajícího nevyhovujícího trakčního vedení, staticky narušených trakčních podpěr a opravu souvisejících zařízení.</w:t>
      </w:r>
    </w:p>
    <w:p w14:paraId="64431216" w14:textId="4B6ABE37" w:rsidR="008B19F7" w:rsidRDefault="008B19F7" w:rsidP="00125DA7">
      <w:pPr>
        <w:pStyle w:val="slovanseznam2"/>
        <w:numPr>
          <w:ilvl w:val="0"/>
          <w:numId w:val="0"/>
        </w:numPr>
        <w:ind w:left="1077"/>
        <w:rPr>
          <w:rFonts w:ascii="Verdana" w:eastAsia="Verdana" w:hAnsi="Verdana" w:cs="Times New Roman"/>
          <w:noProof/>
        </w:rPr>
      </w:pPr>
    </w:p>
    <w:p w14:paraId="16A77A9F" w14:textId="6058D57E" w:rsidR="00D91E57" w:rsidRPr="00D91E57" w:rsidRDefault="00D91E57" w:rsidP="00D91E57">
      <w:pPr>
        <w:tabs>
          <w:tab w:val="center" w:pos="4536"/>
          <w:tab w:val="right" w:pos="9072"/>
        </w:tabs>
        <w:autoSpaceDE w:val="0"/>
        <w:autoSpaceDN w:val="0"/>
        <w:spacing w:after="0" w:line="276" w:lineRule="auto"/>
        <w:ind w:left="993"/>
        <w:jc w:val="both"/>
        <w:rPr>
          <w:rFonts w:ascii="Verdana" w:hAnsi="Verdana"/>
          <w:bCs/>
          <w:noProof/>
          <w:color w:val="000000"/>
          <w:u w:val="single"/>
        </w:rPr>
      </w:pPr>
      <w:r w:rsidRPr="00D91E57">
        <w:rPr>
          <w:rFonts w:ascii="Verdana" w:hAnsi="Verdana"/>
          <w:bCs/>
          <w:noProof/>
          <w:color w:val="000000"/>
        </w:rPr>
        <w:t xml:space="preserve"> </w:t>
      </w:r>
      <w:r w:rsidRPr="00D91E57">
        <w:rPr>
          <w:rFonts w:ascii="Verdana" w:hAnsi="Verdana"/>
          <w:bCs/>
          <w:noProof/>
          <w:color w:val="000000"/>
          <w:u w:val="single"/>
        </w:rPr>
        <w:t>Projektová dokumentace bude obsahovat tyto části:</w:t>
      </w:r>
    </w:p>
    <w:p w14:paraId="0C51A37E" w14:textId="19378A92" w:rsidR="00D91E57" w:rsidRDefault="00D91E57" w:rsidP="00D91E57">
      <w:pPr>
        <w:tabs>
          <w:tab w:val="center" w:pos="3544"/>
          <w:tab w:val="right" w:pos="9072"/>
        </w:tabs>
        <w:autoSpaceDE w:val="0"/>
        <w:autoSpaceDN w:val="0"/>
        <w:spacing w:after="0" w:line="276" w:lineRule="auto"/>
        <w:ind w:left="2127" w:hanging="1134"/>
        <w:rPr>
          <w:rFonts w:ascii="Verdana" w:hAnsi="Verdana"/>
          <w:bCs/>
          <w:noProof/>
          <w:color w:val="000000"/>
        </w:rPr>
      </w:pPr>
      <w:r>
        <w:rPr>
          <w:rFonts w:ascii="Verdana" w:hAnsi="Verdana"/>
          <w:bCs/>
          <w:noProof/>
          <w:color w:val="000000"/>
        </w:rPr>
        <w:t xml:space="preserve"> </w:t>
      </w:r>
      <w:r w:rsidRPr="00D91E57">
        <w:rPr>
          <w:rFonts w:ascii="Verdana" w:hAnsi="Verdana"/>
          <w:bCs/>
          <w:noProof/>
          <w:color w:val="000000"/>
        </w:rPr>
        <w:t xml:space="preserve">Projekt stavby – 6x paré (projektová dokumentace opravy SVI mostu, stanovení </w:t>
      </w:r>
      <w:r>
        <w:rPr>
          <w:rFonts w:ascii="Verdana" w:hAnsi="Verdana"/>
          <w:bCs/>
          <w:noProof/>
          <w:color w:val="000000"/>
        </w:rPr>
        <w:t xml:space="preserve">        </w:t>
      </w:r>
    </w:p>
    <w:p w14:paraId="6202AA7B" w14:textId="1042849C" w:rsidR="00D91E57" w:rsidRDefault="00D91E57" w:rsidP="00D91E57">
      <w:pPr>
        <w:tabs>
          <w:tab w:val="left" w:pos="1985"/>
          <w:tab w:val="right" w:pos="9072"/>
        </w:tabs>
        <w:autoSpaceDE w:val="0"/>
        <w:autoSpaceDN w:val="0"/>
        <w:spacing w:after="0" w:line="276" w:lineRule="auto"/>
        <w:ind w:left="-993" w:firstLine="1844"/>
        <w:jc w:val="center"/>
        <w:rPr>
          <w:rFonts w:ascii="Verdana" w:hAnsi="Verdana"/>
          <w:bCs/>
          <w:noProof/>
          <w:color w:val="000000"/>
        </w:rPr>
      </w:pPr>
      <w:r>
        <w:rPr>
          <w:rFonts w:ascii="Verdana" w:hAnsi="Verdana"/>
          <w:bCs/>
          <w:noProof/>
          <w:color w:val="000000"/>
        </w:rPr>
        <w:t xml:space="preserve">                </w:t>
      </w:r>
      <w:r w:rsidRPr="00D91E57">
        <w:rPr>
          <w:rFonts w:ascii="Verdana" w:hAnsi="Verdana"/>
          <w:bCs/>
          <w:noProof/>
          <w:color w:val="000000"/>
        </w:rPr>
        <w:t>nátěrové plochy ocelový</w:t>
      </w:r>
      <w:r>
        <w:rPr>
          <w:rFonts w:ascii="Verdana" w:hAnsi="Verdana"/>
          <w:bCs/>
          <w:noProof/>
          <w:color w:val="000000"/>
        </w:rPr>
        <w:t xml:space="preserve">ch prvků NK a sanace betonových          </w:t>
      </w:r>
    </w:p>
    <w:p w14:paraId="59C1B623" w14:textId="7462E5EB" w:rsidR="00D91E57" w:rsidRPr="00D91E57" w:rsidRDefault="00D91E57" w:rsidP="00D91E57">
      <w:pPr>
        <w:tabs>
          <w:tab w:val="left" w:pos="1985"/>
          <w:tab w:val="right" w:pos="9072"/>
        </w:tabs>
        <w:autoSpaceDE w:val="0"/>
        <w:autoSpaceDN w:val="0"/>
        <w:spacing w:after="0" w:line="276" w:lineRule="auto"/>
        <w:ind w:left="-993" w:firstLine="1844"/>
        <w:rPr>
          <w:rFonts w:ascii="Verdana" w:hAnsi="Verdana"/>
          <w:bCs/>
          <w:noProof/>
          <w:color w:val="000000"/>
        </w:rPr>
      </w:pPr>
      <w:r>
        <w:rPr>
          <w:rFonts w:ascii="Verdana" w:hAnsi="Verdana"/>
          <w:bCs/>
          <w:noProof/>
          <w:color w:val="000000"/>
        </w:rPr>
        <w:t xml:space="preserve">                            </w:t>
      </w:r>
      <w:r w:rsidRPr="00D91E57">
        <w:rPr>
          <w:rFonts w:ascii="Verdana" w:hAnsi="Verdana"/>
          <w:bCs/>
          <w:noProof/>
          <w:color w:val="000000"/>
        </w:rPr>
        <w:t>pohledových ploch NK a SS)</w:t>
      </w:r>
    </w:p>
    <w:p w14:paraId="77755545" w14:textId="537B2276" w:rsidR="00D91E57" w:rsidRPr="00D91E57" w:rsidRDefault="00453B28" w:rsidP="00453B28">
      <w:pPr>
        <w:tabs>
          <w:tab w:val="center" w:pos="4536"/>
          <w:tab w:val="right" w:pos="9072"/>
        </w:tabs>
        <w:autoSpaceDE w:val="0"/>
        <w:autoSpaceDN w:val="0"/>
        <w:spacing w:after="0" w:line="276" w:lineRule="auto"/>
        <w:jc w:val="both"/>
        <w:rPr>
          <w:rFonts w:ascii="Verdana" w:hAnsi="Verdana"/>
          <w:bCs/>
          <w:noProof/>
          <w:color w:val="000000"/>
        </w:rPr>
      </w:pPr>
      <w:r>
        <w:rPr>
          <w:rFonts w:ascii="Verdana" w:hAnsi="Verdana"/>
          <w:bCs/>
          <w:noProof/>
          <w:color w:val="000000"/>
        </w:rPr>
        <w:tab/>
        <w:t xml:space="preserve">        </w:t>
      </w:r>
      <w:r w:rsidR="00D91E57" w:rsidRPr="00D91E57">
        <w:rPr>
          <w:rFonts w:ascii="Verdana" w:hAnsi="Verdana"/>
          <w:bCs/>
          <w:noProof/>
          <w:color w:val="000000"/>
        </w:rPr>
        <w:t>Projekt stavby v digitální podobě – 1x (na CD-R, formáty *.xls,*.doc,*.dwg,*.pdf)</w:t>
      </w:r>
      <w:r w:rsidR="00D91E57" w:rsidRPr="00D91E57">
        <w:rPr>
          <w:rFonts w:ascii="Verdana" w:hAnsi="Verdana"/>
          <w:bCs/>
          <w:noProof/>
          <w:color w:val="000000"/>
        </w:rPr>
        <w:tab/>
      </w:r>
    </w:p>
    <w:p w14:paraId="6B55423B" w14:textId="712788FA" w:rsidR="00D91E57" w:rsidRPr="00D91E57" w:rsidRDefault="00453B28" w:rsidP="00453B28">
      <w:pPr>
        <w:tabs>
          <w:tab w:val="center" w:pos="4536"/>
          <w:tab w:val="right" w:pos="9072"/>
        </w:tabs>
        <w:autoSpaceDE w:val="0"/>
        <w:autoSpaceDN w:val="0"/>
        <w:spacing w:after="0" w:line="276" w:lineRule="auto"/>
        <w:jc w:val="both"/>
        <w:rPr>
          <w:rFonts w:ascii="Verdana" w:hAnsi="Verdana"/>
          <w:bCs/>
          <w:noProof/>
          <w:color w:val="000000"/>
        </w:rPr>
      </w:pPr>
      <w:r>
        <w:rPr>
          <w:rFonts w:ascii="Verdana" w:hAnsi="Verdana"/>
          <w:bCs/>
          <w:noProof/>
          <w:color w:val="000000"/>
        </w:rPr>
        <w:t xml:space="preserve">                 </w:t>
      </w:r>
      <w:r w:rsidR="00D91E57" w:rsidRPr="00D91E57">
        <w:rPr>
          <w:rFonts w:ascii="Verdana" w:hAnsi="Verdana"/>
          <w:bCs/>
          <w:noProof/>
          <w:color w:val="000000"/>
        </w:rPr>
        <w:t xml:space="preserve">Výkaz výměr a Položkový rozpočet v cenách dle URS – 2x </w:t>
      </w:r>
    </w:p>
    <w:p w14:paraId="35806352" w14:textId="3FD2F1F5" w:rsidR="00453B28" w:rsidRDefault="00453B28" w:rsidP="00453B28">
      <w:pPr>
        <w:tabs>
          <w:tab w:val="center" w:pos="4536"/>
          <w:tab w:val="right" w:pos="9072"/>
        </w:tabs>
        <w:autoSpaceDE w:val="0"/>
        <w:autoSpaceDN w:val="0"/>
        <w:spacing w:after="0" w:line="276" w:lineRule="auto"/>
        <w:ind w:left="993"/>
        <w:jc w:val="both"/>
        <w:rPr>
          <w:rFonts w:ascii="Verdana" w:hAnsi="Verdana"/>
          <w:bCs/>
          <w:noProof/>
          <w:color w:val="000000"/>
        </w:rPr>
      </w:pPr>
      <w:r>
        <w:rPr>
          <w:rFonts w:ascii="Verdana" w:hAnsi="Verdana"/>
          <w:bCs/>
          <w:noProof/>
          <w:color w:val="000000"/>
        </w:rPr>
        <w:t xml:space="preserve"> </w:t>
      </w:r>
      <w:r w:rsidR="00D91E57" w:rsidRPr="00D91E57">
        <w:rPr>
          <w:rFonts w:ascii="Verdana" w:hAnsi="Verdana"/>
          <w:bCs/>
          <w:noProof/>
          <w:color w:val="000000"/>
        </w:rPr>
        <w:t xml:space="preserve">Doklady o projednání stavby pro stavební povolení (ohlášení stavebních prací) </w:t>
      </w:r>
      <w:r>
        <w:rPr>
          <w:rFonts w:ascii="Verdana" w:hAnsi="Verdana"/>
          <w:bCs/>
          <w:noProof/>
          <w:color w:val="000000"/>
        </w:rPr>
        <w:t xml:space="preserve">  </w:t>
      </w:r>
    </w:p>
    <w:p w14:paraId="434F6929" w14:textId="589C7653" w:rsidR="00D43DD4" w:rsidRPr="00D43DD4" w:rsidRDefault="00453B28" w:rsidP="00453B28">
      <w:pPr>
        <w:tabs>
          <w:tab w:val="center" w:pos="4536"/>
          <w:tab w:val="right" w:pos="9072"/>
        </w:tabs>
        <w:autoSpaceDE w:val="0"/>
        <w:autoSpaceDN w:val="0"/>
        <w:spacing w:after="0" w:line="276" w:lineRule="auto"/>
        <w:ind w:left="993"/>
        <w:jc w:val="both"/>
        <w:rPr>
          <w:rFonts w:ascii="Verdana" w:hAnsi="Verdana"/>
          <w:bCs/>
          <w:noProof/>
          <w:color w:val="000000"/>
        </w:rPr>
      </w:pPr>
      <w:r>
        <w:rPr>
          <w:rFonts w:ascii="Verdana" w:hAnsi="Verdana"/>
          <w:bCs/>
          <w:noProof/>
          <w:color w:val="000000"/>
        </w:rPr>
        <w:t xml:space="preserve"> </w:t>
      </w:r>
      <w:r w:rsidR="00D91E57" w:rsidRPr="00D91E57">
        <w:rPr>
          <w:rFonts w:ascii="Verdana" w:hAnsi="Verdana"/>
          <w:bCs/>
          <w:noProof/>
          <w:color w:val="000000"/>
        </w:rPr>
        <w:t>Dr.úřadu – 2x</w:t>
      </w:r>
      <w:r w:rsidR="00D91E57">
        <w:rPr>
          <w:rFonts w:ascii="Verdana" w:hAnsi="Verdana"/>
          <w:bCs/>
          <w:noProof/>
          <w:color w:val="000000"/>
        </w:rPr>
        <w:t>.</w:t>
      </w:r>
    </w:p>
    <w:p w14:paraId="7532B3D4" w14:textId="77777777" w:rsidR="00125DA7" w:rsidRPr="00662F15" w:rsidRDefault="00125DA7" w:rsidP="00125DA7">
      <w:pPr>
        <w:pStyle w:val="slovanseznam2"/>
        <w:numPr>
          <w:ilvl w:val="0"/>
          <w:numId w:val="0"/>
        </w:numPr>
        <w:ind w:left="1077"/>
        <w:rPr>
          <w:rFonts w:ascii="Verdana" w:eastAsia="Verdana" w:hAnsi="Verdana" w:cs="Times New Roman"/>
          <w:noProof/>
          <w:highlight w:val="green"/>
        </w:rPr>
      </w:pPr>
    </w:p>
    <w:p w14:paraId="04F30557" w14:textId="6D7FAE31" w:rsidR="00B50DE2" w:rsidRDefault="00D43DD4" w:rsidP="00D43DD4">
      <w:pPr>
        <w:pStyle w:val="slovanseznam2"/>
        <w:numPr>
          <w:ilvl w:val="0"/>
          <w:numId w:val="0"/>
        </w:numPr>
        <w:ind w:left="1077" w:hanging="453"/>
        <w:rPr>
          <w:noProof/>
        </w:rPr>
      </w:pPr>
      <w:r>
        <w:rPr>
          <w:noProof/>
        </w:rPr>
        <w:t xml:space="preserve">3.2   </w:t>
      </w:r>
      <w:r w:rsidR="008B19F7">
        <w:rPr>
          <w:noProof/>
        </w:rPr>
        <w:t>Místo předmět</w:t>
      </w:r>
      <w:r w:rsidR="008B19F7" w:rsidRPr="008B19F7">
        <w:rPr>
          <w:noProof/>
        </w:rPr>
        <w:t xml:space="preserve">u </w:t>
      </w:r>
      <w:r w:rsidR="008918AC" w:rsidRPr="008B19F7">
        <w:rPr>
          <w:noProof/>
        </w:rPr>
        <w:t>díla</w:t>
      </w:r>
      <w:r w:rsidR="008B19F7" w:rsidRPr="008B19F7">
        <w:rPr>
          <w:noProof/>
        </w:rPr>
        <w:t xml:space="preserve"> je umístěno</w:t>
      </w:r>
      <w:r w:rsidR="00B50DE2">
        <w:rPr>
          <w:noProof/>
        </w:rPr>
        <w:t>:</w:t>
      </w:r>
    </w:p>
    <w:p w14:paraId="4A8EF65B" w14:textId="77777777" w:rsidR="00D43DD4" w:rsidRDefault="00D43DD4" w:rsidP="00D43DD4">
      <w:pPr>
        <w:pStyle w:val="Odstavecseseznamem"/>
        <w:numPr>
          <w:ilvl w:val="0"/>
          <w:numId w:val="43"/>
        </w:numPr>
        <w:tabs>
          <w:tab w:val="left" w:pos="1418"/>
        </w:tabs>
        <w:spacing w:after="0"/>
        <w:ind w:right="764" w:firstLine="414"/>
        <w:rPr>
          <w:rFonts w:cs="Arial"/>
        </w:rPr>
      </w:pPr>
      <w:r>
        <w:rPr>
          <w:rFonts w:cs="Arial"/>
        </w:rPr>
        <w:t>Kraj - středočeský</w:t>
      </w:r>
    </w:p>
    <w:p w14:paraId="698DF100" w14:textId="77777777" w:rsidR="00D43DD4" w:rsidRDefault="00D43DD4" w:rsidP="00D43DD4">
      <w:pPr>
        <w:pStyle w:val="Odstavecseseznamem"/>
        <w:numPr>
          <w:ilvl w:val="0"/>
          <w:numId w:val="43"/>
        </w:numPr>
        <w:tabs>
          <w:tab w:val="left" w:pos="1418"/>
        </w:tabs>
        <w:spacing w:after="0"/>
        <w:ind w:right="764" w:firstLine="414"/>
        <w:rPr>
          <w:rFonts w:cs="Arial"/>
        </w:rPr>
      </w:pPr>
      <w:r>
        <w:rPr>
          <w:rFonts w:cs="Arial"/>
        </w:rPr>
        <w:t>Okres – Praha-východ</w:t>
      </w:r>
    </w:p>
    <w:p w14:paraId="05637514" w14:textId="77777777" w:rsidR="00D43DD4" w:rsidRDefault="00D43DD4" w:rsidP="00D43DD4">
      <w:pPr>
        <w:pStyle w:val="Odstavecseseznamem"/>
        <w:numPr>
          <w:ilvl w:val="0"/>
          <w:numId w:val="43"/>
        </w:numPr>
        <w:tabs>
          <w:tab w:val="left" w:pos="1418"/>
        </w:tabs>
        <w:spacing w:after="0"/>
        <w:ind w:right="764" w:firstLine="414"/>
        <w:rPr>
          <w:rFonts w:cs="Arial"/>
        </w:rPr>
      </w:pPr>
      <w:r>
        <w:rPr>
          <w:rFonts w:cs="Arial"/>
        </w:rPr>
        <w:t>TUDU – 0921</w:t>
      </w:r>
    </w:p>
    <w:p w14:paraId="538F3F34" w14:textId="77777777" w:rsidR="00D43DD4" w:rsidRPr="00582108" w:rsidRDefault="00D43DD4" w:rsidP="00D43DD4">
      <w:pPr>
        <w:pStyle w:val="Odstavecseseznamem"/>
        <w:numPr>
          <w:ilvl w:val="0"/>
          <w:numId w:val="43"/>
        </w:numPr>
        <w:tabs>
          <w:tab w:val="left" w:pos="1418"/>
        </w:tabs>
        <w:spacing w:after="0"/>
        <w:ind w:right="764" w:firstLine="414"/>
        <w:rPr>
          <w:rFonts w:cs="Arial"/>
        </w:rPr>
      </w:pPr>
      <w:r w:rsidRPr="00582108">
        <w:rPr>
          <w:rFonts w:cs="Arial"/>
        </w:rPr>
        <w:t xml:space="preserve">Km </w:t>
      </w:r>
      <w:r w:rsidRPr="00C17B40">
        <w:rPr>
          <w:rFonts w:cs="Arial"/>
        </w:rPr>
        <w:t xml:space="preserve">349,160 </w:t>
      </w:r>
      <w:r>
        <w:rPr>
          <w:rFonts w:cs="Arial"/>
        </w:rPr>
        <w:t xml:space="preserve">- </w:t>
      </w:r>
      <w:r w:rsidRPr="00C17B40">
        <w:rPr>
          <w:rFonts w:cs="Arial"/>
        </w:rPr>
        <w:t>354,910</w:t>
      </w:r>
    </w:p>
    <w:p w14:paraId="39789DE9" w14:textId="77777777" w:rsidR="00D43DD4" w:rsidRPr="00B01EE7" w:rsidRDefault="00D43DD4" w:rsidP="00D43DD4">
      <w:pPr>
        <w:pStyle w:val="Odstavecseseznamem"/>
        <w:numPr>
          <w:ilvl w:val="0"/>
          <w:numId w:val="43"/>
        </w:numPr>
        <w:tabs>
          <w:tab w:val="left" w:pos="1418"/>
        </w:tabs>
        <w:spacing w:after="0"/>
        <w:ind w:right="764" w:firstLine="414"/>
        <w:rPr>
          <w:rFonts w:cs="Arial"/>
        </w:rPr>
      </w:pPr>
      <w:r w:rsidRPr="00B01EE7">
        <w:rPr>
          <w:rFonts w:cs="Arial"/>
        </w:rPr>
        <w:t xml:space="preserve">Číslo trati dle KJŘ – </w:t>
      </w:r>
      <w:r>
        <w:rPr>
          <w:rFonts w:cs="Arial"/>
        </w:rPr>
        <w:t>072</w:t>
      </w:r>
    </w:p>
    <w:p w14:paraId="634EBC53" w14:textId="77777777" w:rsidR="00D43DD4" w:rsidRPr="00B01EE7" w:rsidRDefault="00D43DD4" w:rsidP="00D43DD4">
      <w:pPr>
        <w:pStyle w:val="Odstavecseseznamem"/>
        <w:numPr>
          <w:ilvl w:val="0"/>
          <w:numId w:val="43"/>
        </w:numPr>
        <w:tabs>
          <w:tab w:val="left" w:pos="851"/>
        </w:tabs>
        <w:spacing w:after="0"/>
        <w:ind w:right="764" w:firstLine="414"/>
        <w:rPr>
          <w:rFonts w:cs="Arial"/>
        </w:rPr>
      </w:pPr>
      <w:r w:rsidRPr="00B01EE7">
        <w:rPr>
          <w:rFonts w:cs="Arial"/>
        </w:rPr>
        <w:t xml:space="preserve">Číslo trati dle Prohlášení o dráze </w:t>
      </w:r>
      <w:r>
        <w:rPr>
          <w:rFonts w:cs="Arial"/>
        </w:rPr>
        <w:t>– 440</w:t>
      </w:r>
    </w:p>
    <w:p w14:paraId="5E9B9D55" w14:textId="77E8296C" w:rsidR="00D43DD4" w:rsidRDefault="00D43DD4" w:rsidP="00D43DD4">
      <w:pPr>
        <w:pStyle w:val="Odstavecseseznamem"/>
        <w:numPr>
          <w:ilvl w:val="0"/>
          <w:numId w:val="43"/>
        </w:numPr>
        <w:tabs>
          <w:tab w:val="left" w:pos="851"/>
        </w:tabs>
        <w:spacing w:after="0"/>
        <w:ind w:right="764" w:firstLine="414"/>
        <w:rPr>
          <w:rFonts w:cs="Arial"/>
        </w:rPr>
      </w:pPr>
      <w:r w:rsidRPr="00B01EE7">
        <w:rPr>
          <w:rFonts w:cs="Arial"/>
        </w:rPr>
        <w:lastRenderedPageBreak/>
        <w:t xml:space="preserve">Označení trati dle Tabulek traťových poměrů </w:t>
      </w:r>
      <w:r>
        <w:rPr>
          <w:rFonts w:cs="Arial"/>
        </w:rPr>
        <w:t xml:space="preserve">– </w:t>
      </w:r>
      <w:r w:rsidRPr="007E5909">
        <w:rPr>
          <w:rFonts w:cs="Arial"/>
        </w:rPr>
        <w:t>5</w:t>
      </w:r>
      <w:r>
        <w:rPr>
          <w:rFonts w:cs="Arial"/>
        </w:rPr>
        <w:t>03A</w:t>
      </w:r>
    </w:p>
    <w:p w14:paraId="208A1F27" w14:textId="77777777" w:rsidR="00D43DD4" w:rsidRDefault="00D43DD4" w:rsidP="00D43DD4">
      <w:pPr>
        <w:pStyle w:val="Odstavecseseznamem"/>
        <w:tabs>
          <w:tab w:val="left" w:pos="2268"/>
        </w:tabs>
        <w:spacing w:after="0"/>
        <w:ind w:right="764"/>
        <w:rPr>
          <w:rFonts w:cs="Arial"/>
        </w:rPr>
      </w:pPr>
    </w:p>
    <w:p w14:paraId="219F004F" w14:textId="60918895" w:rsidR="008918AC" w:rsidRDefault="008918AC" w:rsidP="00D43DD4">
      <w:pPr>
        <w:pStyle w:val="slovanseznam2"/>
        <w:numPr>
          <w:ilvl w:val="1"/>
          <w:numId w:val="44"/>
        </w:numPr>
        <w:rPr>
          <w:noProof/>
        </w:rPr>
      </w:pPr>
      <w:r w:rsidRPr="00662F15">
        <w:rPr>
          <w:noProof/>
        </w:rPr>
        <w:t xml:space="preserve">Předmět díla je prováděn na majetku ČR s právem hospodařit pro Správu </w:t>
      </w:r>
      <w:r>
        <w:rPr>
          <w:noProof/>
        </w:rPr>
        <w:t xml:space="preserve">železnic, </w:t>
      </w:r>
      <w:r w:rsidRPr="00662F15">
        <w:rPr>
          <w:noProof/>
        </w:rPr>
        <w:t xml:space="preserve">státní organizaci (dále též </w:t>
      </w:r>
      <w:r>
        <w:rPr>
          <w:noProof/>
        </w:rPr>
        <w:t>SŽ</w:t>
      </w:r>
      <w:r w:rsidRPr="00662F15">
        <w:rPr>
          <w:noProof/>
        </w:rPr>
        <w:t>).</w:t>
      </w:r>
    </w:p>
    <w:p w14:paraId="4A3196F1" w14:textId="77777777" w:rsidR="00D43DD4" w:rsidRPr="00662F15" w:rsidRDefault="00D43DD4" w:rsidP="00D43DD4">
      <w:pPr>
        <w:pStyle w:val="slovanseznam2"/>
        <w:numPr>
          <w:ilvl w:val="0"/>
          <w:numId w:val="0"/>
        </w:numPr>
        <w:ind w:left="1077"/>
        <w:rPr>
          <w:noProof/>
        </w:rPr>
      </w:pPr>
    </w:p>
    <w:p w14:paraId="6BDBA213" w14:textId="7D9EAB13" w:rsidR="008918AC" w:rsidRDefault="008918AC" w:rsidP="00D43DD4">
      <w:pPr>
        <w:pStyle w:val="slovanseznam2"/>
        <w:rPr>
          <w:rFonts w:ascii="Verdana" w:eastAsia="Verdana" w:hAnsi="Verdana" w:cs="Times New Roman"/>
          <w:noProof/>
        </w:rPr>
      </w:pPr>
      <w:r w:rsidRPr="00662F15">
        <w:rPr>
          <w:rFonts w:ascii="Verdana" w:eastAsia="Verdana" w:hAnsi="Verdana" w:cs="Times New Roman"/>
          <w:noProof/>
        </w:rPr>
        <w:t xml:space="preserve">Práva a povinnosti </w:t>
      </w:r>
      <w:r>
        <w:rPr>
          <w:rFonts w:ascii="Verdana" w:eastAsia="Verdana" w:hAnsi="Verdana" w:cs="Times New Roman"/>
          <w:noProof/>
        </w:rPr>
        <w:t>technického</w:t>
      </w:r>
      <w:r w:rsidRPr="00662F15">
        <w:rPr>
          <w:rFonts w:ascii="Verdana" w:eastAsia="Verdana" w:hAnsi="Verdana" w:cs="Times New Roman"/>
          <w:noProof/>
        </w:rPr>
        <w:t xml:space="preserve"> dozoru jsou stanoveny v článku 10 této smlouvy.</w:t>
      </w:r>
    </w:p>
    <w:p w14:paraId="4B15F6AE" w14:textId="77777777" w:rsidR="00D43DD4" w:rsidRPr="00662F15" w:rsidRDefault="00D43DD4" w:rsidP="00D43DD4">
      <w:pPr>
        <w:pStyle w:val="slovanseznam2"/>
        <w:numPr>
          <w:ilvl w:val="0"/>
          <w:numId w:val="0"/>
        </w:numPr>
        <w:ind w:left="1077"/>
        <w:rPr>
          <w:rFonts w:ascii="Verdana" w:eastAsia="Verdana" w:hAnsi="Verdana" w:cs="Times New Roman"/>
          <w:noProof/>
        </w:rPr>
      </w:pPr>
    </w:p>
    <w:p w14:paraId="63E5A8C3" w14:textId="0D856410" w:rsidR="008918AC" w:rsidRDefault="008918AC" w:rsidP="00453B28">
      <w:pPr>
        <w:pStyle w:val="slovanseznam2"/>
        <w:spacing w:after="480"/>
        <w:ind w:left="1078" w:hanging="454"/>
        <w:rPr>
          <w:rFonts w:ascii="Verdana" w:eastAsia="Verdana" w:hAnsi="Verdana" w:cs="Times New Roman"/>
          <w:noProof/>
        </w:rPr>
      </w:pPr>
      <w:r w:rsidRPr="00662F15">
        <w:rPr>
          <w:rFonts w:ascii="Verdana" w:eastAsia="Verdana" w:hAnsi="Verdana" w:cs="Times New Roman"/>
          <w:noProof/>
        </w:rPr>
        <w:t xml:space="preserve">Zhotovitel není oprávněn pověřit prováděním díla dle této smlouvy </w:t>
      </w:r>
      <w:r>
        <w:rPr>
          <w:rFonts w:ascii="Verdana" w:eastAsia="Verdana" w:hAnsi="Verdana" w:cs="Times New Roman"/>
          <w:noProof/>
        </w:rPr>
        <w:t>poddod</w:t>
      </w:r>
      <w:r w:rsidRPr="00662F15">
        <w:rPr>
          <w:rFonts w:ascii="Verdana" w:eastAsia="Verdana" w:hAnsi="Verdana" w:cs="Times New Roman"/>
          <w:noProof/>
        </w:rPr>
        <w:t xml:space="preserve">avatele, kteří nejsou uvedeni v této smlouvě. Měnit </w:t>
      </w:r>
      <w:r>
        <w:rPr>
          <w:rFonts w:ascii="Verdana" w:eastAsia="Verdana" w:hAnsi="Verdana" w:cs="Times New Roman"/>
          <w:noProof/>
        </w:rPr>
        <w:t>poddod</w:t>
      </w:r>
      <w:r w:rsidRPr="00662F15">
        <w:rPr>
          <w:rFonts w:ascii="Verdana" w:eastAsia="Verdana" w:hAnsi="Verdana" w:cs="Times New Roman"/>
          <w:noProof/>
        </w:rPr>
        <w:t>avatele lze pouze na základěpísemných dodatků k této smlouvě.</w:t>
      </w:r>
    </w:p>
    <w:p w14:paraId="109BE709" w14:textId="0304BD8F" w:rsidR="008918AC" w:rsidRDefault="008918AC" w:rsidP="00453B28">
      <w:pPr>
        <w:pStyle w:val="slovanseznam"/>
        <w:spacing w:after="240"/>
        <w:rPr>
          <w:rFonts w:ascii="Verdana" w:eastAsia="Verdana" w:hAnsi="Verdana" w:cs="Times New Roman"/>
          <w:b/>
          <w:noProof/>
          <w:sz w:val="24"/>
          <w:szCs w:val="24"/>
        </w:rPr>
      </w:pPr>
      <w:r w:rsidRPr="00662F15">
        <w:rPr>
          <w:rFonts w:ascii="Verdana" w:eastAsia="Verdana" w:hAnsi="Verdana" w:cs="Times New Roman"/>
          <w:b/>
          <w:noProof/>
          <w:sz w:val="24"/>
          <w:szCs w:val="24"/>
        </w:rPr>
        <w:t>Termín plnění</w:t>
      </w:r>
    </w:p>
    <w:p w14:paraId="47FB0109" w14:textId="77777777" w:rsidR="008918AC" w:rsidRPr="00662F15" w:rsidRDefault="008918AC" w:rsidP="00453B28">
      <w:pPr>
        <w:pStyle w:val="slovanseznam2"/>
        <w:spacing w:before="120"/>
        <w:ind w:left="1078" w:hanging="454"/>
        <w:rPr>
          <w:rFonts w:ascii="Verdana" w:eastAsia="Verdana" w:hAnsi="Verdana" w:cs="Times New Roman"/>
          <w:noProof/>
        </w:rPr>
      </w:pPr>
      <w:r w:rsidRPr="00662F15">
        <w:rPr>
          <w:rFonts w:ascii="Verdana" w:eastAsia="Verdana" w:hAnsi="Verdana" w:cs="Times New Roman"/>
          <w:noProof/>
        </w:rPr>
        <w:t>Zhotovitel se zavazuje provést dílo podle této smlouvy řádným ukončením a předáním objednateli</w:t>
      </w:r>
      <w:r>
        <w:rPr>
          <w:rFonts w:ascii="Verdana" w:eastAsia="Verdana" w:hAnsi="Verdana" w:cs="Times New Roman"/>
          <w:noProof/>
        </w:rPr>
        <w:t xml:space="preserve"> </w:t>
      </w:r>
      <w:r w:rsidRPr="00662F15">
        <w:rPr>
          <w:rFonts w:ascii="Verdana" w:eastAsia="Verdana" w:hAnsi="Verdana" w:cs="Times New Roman"/>
          <w:noProof/>
        </w:rPr>
        <w:t>v termínu:</w:t>
      </w:r>
    </w:p>
    <w:p w14:paraId="7F461899" w14:textId="60C7686F" w:rsidR="00125DA7" w:rsidRDefault="00125DA7" w:rsidP="00125DA7">
      <w:pPr>
        <w:widowControl w:val="0"/>
        <w:spacing w:after="0" w:line="240" w:lineRule="auto"/>
        <w:ind w:left="3538" w:hanging="2460"/>
        <w:rPr>
          <w:rFonts w:ascii="Verdana" w:eastAsia="Verdana" w:hAnsi="Verdana" w:cs="Times New Roman"/>
          <w:noProof/>
        </w:rPr>
      </w:pPr>
      <w:r w:rsidRPr="00BE3FF6">
        <w:t xml:space="preserve">Zahájení prací: </w:t>
      </w:r>
      <w:r w:rsidRPr="00BE3FF6">
        <w:tab/>
      </w:r>
      <w:r>
        <w:tab/>
        <w:t xml:space="preserve">  </w:t>
      </w:r>
      <w:r>
        <w:rPr>
          <w:b/>
        </w:rPr>
        <w:t>květen</w:t>
      </w:r>
      <w:r w:rsidRPr="00BE3FF6">
        <w:rPr>
          <w:b/>
        </w:rPr>
        <w:t xml:space="preserve"> 2021 – </w:t>
      </w:r>
      <w:r w:rsidRPr="00BE3FF6">
        <w:rPr>
          <w:rFonts w:ascii="Verdana" w:eastAsia="Verdana" w:hAnsi="Verdana" w:cs="Times New Roman"/>
          <w:noProof/>
        </w:rPr>
        <w:t xml:space="preserve">– ihned po nabytí účinnosti smlouvy  </w:t>
      </w:r>
      <w:r>
        <w:rPr>
          <w:rFonts w:ascii="Verdana" w:eastAsia="Verdana" w:hAnsi="Verdana" w:cs="Times New Roman"/>
          <w:noProof/>
        </w:rPr>
        <w:t xml:space="preserve">  </w:t>
      </w:r>
    </w:p>
    <w:p w14:paraId="3F2A91A1" w14:textId="77777777" w:rsidR="00125DA7" w:rsidRDefault="00125DA7" w:rsidP="00125DA7">
      <w:pPr>
        <w:widowControl w:val="0"/>
        <w:spacing w:after="0" w:line="240" w:lineRule="auto"/>
        <w:ind w:left="3538" w:hanging="706"/>
        <w:rPr>
          <w:rFonts w:ascii="Verdana" w:eastAsia="Verdana" w:hAnsi="Verdana" w:cs="Times New Roman"/>
          <w:noProof/>
        </w:rPr>
      </w:pPr>
      <w:r>
        <w:rPr>
          <w:rFonts w:ascii="Verdana" w:eastAsia="Verdana" w:hAnsi="Verdana" w:cs="Times New Roman"/>
          <w:noProof/>
        </w:rPr>
        <w:t xml:space="preserve">             </w:t>
      </w:r>
      <w:r w:rsidRPr="00BE3FF6">
        <w:rPr>
          <w:rFonts w:ascii="Verdana" w:eastAsia="Verdana" w:hAnsi="Verdana" w:cs="Times New Roman"/>
          <w:noProof/>
        </w:rPr>
        <w:t>uveřejněním v Registru smluv</w:t>
      </w:r>
    </w:p>
    <w:p w14:paraId="5F21A4A1" w14:textId="77777777" w:rsidR="00125DA7" w:rsidRPr="000B085E" w:rsidRDefault="00125DA7" w:rsidP="00125DA7">
      <w:pPr>
        <w:widowControl w:val="0"/>
        <w:spacing w:before="60" w:after="60" w:line="240" w:lineRule="auto"/>
        <w:ind w:left="3538" w:hanging="2461"/>
        <w:rPr>
          <w:rFonts w:ascii="Verdana" w:eastAsia="Verdana" w:hAnsi="Verdana" w:cs="Times New Roman"/>
          <w:noProof/>
        </w:rPr>
      </w:pPr>
      <w:r>
        <w:rPr>
          <w:rFonts w:ascii="Verdana" w:eastAsia="Verdana" w:hAnsi="Verdana" w:cs="Times New Roman"/>
          <w:noProof/>
        </w:rPr>
        <w:t>Předání PD k připomínkám: 15. 12</w:t>
      </w:r>
      <w:r w:rsidRPr="000B085E">
        <w:rPr>
          <w:rFonts w:ascii="Verdana" w:eastAsia="Verdana" w:hAnsi="Verdana" w:cs="Times New Roman"/>
          <w:noProof/>
        </w:rPr>
        <w:t xml:space="preserve">. 2021 </w:t>
      </w:r>
    </w:p>
    <w:p w14:paraId="28B597D8" w14:textId="03230C37" w:rsidR="00125DA7" w:rsidRDefault="00125DA7" w:rsidP="00125DA7">
      <w:pPr>
        <w:widowControl w:val="0"/>
        <w:spacing w:before="60" w:after="60" w:line="240" w:lineRule="auto"/>
        <w:ind w:left="3538" w:hanging="2461"/>
        <w:rPr>
          <w:rFonts w:ascii="Verdana" w:eastAsia="Verdana" w:hAnsi="Verdana" w:cs="Times New Roman"/>
          <w:noProof/>
        </w:rPr>
      </w:pPr>
      <w:r w:rsidRPr="000B085E">
        <w:rPr>
          <w:rFonts w:ascii="Verdana" w:eastAsia="Verdana" w:hAnsi="Verdana" w:cs="Times New Roman"/>
          <w:noProof/>
        </w:rPr>
        <w:t xml:space="preserve">Ukončení </w:t>
      </w:r>
      <w:r>
        <w:rPr>
          <w:rFonts w:ascii="Verdana" w:eastAsia="Verdana" w:hAnsi="Verdana" w:cs="Times New Roman"/>
          <w:noProof/>
        </w:rPr>
        <w:t>prací</w:t>
      </w:r>
      <w:r w:rsidRPr="000B085E">
        <w:rPr>
          <w:rFonts w:ascii="Verdana" w:eastAsia="Verdana" w:hAnsi="Verdana" w:cs="Times New Roman"/>
          <w:noProof/>
        </w:rPr>
        <w:t>:</w:t>
      </w:r>
      <w:r w:rsidRPr="000B085E">
        <w:rPr>
          <w:rFonts w:ascii="Verdana" w:eastAsia="Verdana" w:hAnsi="Verdana" w:cs="Times New Roman"/>
          <w:noProof/>
        </w:rPr>
        <w:tab/>
      </w:r>
      <w:r>
        <w:rPr>
          <w:rFonts w:ascii="Verdana" w:eastAsia="Verdana" w:hAnsi="Verdana" w:cs="Times New Roman"/>
          <w:noProof/>
        </w:rPr>
        <w:t xml:space="preserve">  28. 01. 2022</w:t>
      </w:r>
    </w:p>
    <w:p w14:paraId="72984E94" w14:textId="77777777" w:rsidR="00125DA7" w:rsidRDefault="00125DA7" w:rsidP="00125DA7">
      <w:pPr>
        <w:widowControl w:val="0"/>
        <w:spacing w:before="60" w:after="60" w:line="240" w:lineRule="auto"/>
        <w:ind w:left="3538" w:hanging="2461"/>
        <w:rPr>
          <w:rFonts w:ascii="Verdana" w:eastAsia="Verdana" w:hAnsi="Verdana" w:cs="Times New Roman"/>
          <w:noProof/>
        </w:rPr>
      </w:pPr>
    </w:p>
    <w:p w14:paraId="0F05237A" w14:textId="22EA05E9" w:rsidR="008918AC" w:rsidRDefault="008918AC" w:rsidP="00D43DD4">
      <w:pPr>
        <w:pStyle w:val="slovanseznam2"/>
        <w:rPr>
          <w:rFonts w:ascii="Verdana" w:eastAsia="Verdana" w:hAnsi="Verdana" w:cs="Times New Roman"/>
          <w:noProof/>
        </w:rPr>
      </w:pPr>
      <w:r w:rsidRPr="00662F15">
        <w:rPr>
          <w:rFonts w:ascii="Verdana" w:eastAsia="Verdana" w:hAnsi="Verdana" w:cs="Times New Roman"/>
          <w:noProof/>
        </w:rPr>
        <w:t>Zhotovitel splní svou povinnost provést dílo jeho řádným ukončením a předáním objednateli. O konečném předání a převzetí díla sepíší smluvní strany závěrečný protokol o předání a převzetí díla. Objednatel není povinen od zhotovitele převzít dílo s vadami, a to ani jeho část.</w:t>
      </w:r>
    </w:p>
    <w:p w14:paraId="06F185FA" w14:textId="77777777" w:rsidR="00570936" w:rsidRPr="00662F15" w:rsidRDefault="00570936" w:rsidP="00570936">
      <w:pPr>
        <w:ind w:left="1077"/>
        <w:rPr>
          <w:rFonts w:ascii="Verdana" w:eastAsia="Verdana" w:hAnsi="Verdana" w:cs="Times New Roman"/>
          <w:noProof/>
        </w:rPr>
      </w:pPr>
    </w:p>
    <w:p w14:paraId="42FDFD3A" w14:textId="77777777" w:rsidR="008918AC" w:rsidRPr="00662F15" w:rsidRDefault="008918AC" w:rsidP="00453B28">
      <w:pPr>
        <w:pStyle w:val="slovanseznam"/>
        <w:spacing w:after="120"/>
        <w:rPr>
          <w:rFonts w:ascii="Verdana" w:eastAsia="Verdana" w:hAnsi="Verdana" w:cs="Times New Roman"/>
          <w:b/>
          <w:noProof/>
          <w:sz w:val="24"/>
          <w:szCs w:val="24"/>
        </w:rPr>
      </w:pPr>
      <w:r w:rsidRPr="00662F15">
        <w:rPr>
          <w:rFonts w:ascii="Verdana" w:eastAsia="Verdana" w:hAnsi="Verdana" w:cs="Times New Roman"/>
          <w:b/>
          <w:noProof/>
          <w:sz w:val="24"/>
          <w:szCs w:val="24"/>
        </w:rPr>
        <w:t>Cena díla</w:t>
      </w:r>
    </w:p>
    <w:p w14:paraId="24E87D0D" w14:textId="77777777" w:rsidR="008918AC" w:rsidRPr="00362E19" w:rsidRDefault="008918AC" w:rsidP="00D43DD4">
      <w:pPr>
        <w:pStyle w:val="slovanseznam2"/>
        <w:rPr>
          <w:rFonts w:ascii="Verdana" w:eastAsia="Verdana" w:hAnsi="Verdana" w:cs="Times New Roman"/>
          <w:noProof/>
        </w:rPr>
      </w:pPr>
      <w:r w:rsidRPr="00362E19">
        <w:rPr>
          <w:rFonts w:ascii="Verdana" w:eastAsia="Verdana" w:hAnsi="Verdana" w:cs="Times New Roman"/>
          <w:noProof/>
        </w:rPr>
        <w:t xml:space="preserve">Cena díla celkem je stanovena jako nejvýše přípustná na základě výzvy k podání nabídky a nabídky zhotovitele a činí: </w:t>
      </w:r>
    </w:p>
    <w:p w14:paraId="0612338B" w14:textId="77777777" w:rsidR="008918AC" w:rsidRPr="00125DA7" w:rsidRDefault="008918AC" w:rsidP="008918AC">
      <w:pPr>
        <w:pStyle w:val="Odstavecseseznamem"/>
        <w:tabs>
          <w:tab w:val="left" w:pos="5670"/>
        </w:tabs>
        <w:spacing w:after="0"/>
        <w:ind w:left="1004"/>
        <w:contextualSpacing w:val="0"/>
        <w:rPr>
          <w:highlight w:val="yellow"/>
        </w:rPr>
      </w:pPr>
      <w:r w:rsidRPr="00125DA7">
        <w:rPr>
          <w:highlight w:val="yellow"/>
        </w:rPr>
        <w:t>Cena bez DPH:</w:t>
      </w:r>
      <w:r w:rsidRPr="00125DA7">
        <w:rPr>
          <w:highlight w:val="yellow"/>
        </w:rPr>
        <w:tab/>
        <w:t>Kč</w:t>
      </w:r>
    </w:p>
    <w:p w14:paraId="03500A7B" w14:textId="77777777" w:rsidR="008918AC" w:rsidRPr="00125DA7" w:rsidRDefault="008918AC" w:rsidP="008918AC">
      <w:pPr>
        <w:pStyle w:val="Odstavecseseznamem"/>
        <w:tabs>
          <w:tab w:val="left" w:pos="5670"/>
        </w:tabs>
        <w:spacing w:after="0"/>
        <w:ind w:left="1004"/>
        <w:contextualSpacing w:val="0"/>
        <w:rPr>
          <w:highlight w:val="yellow"/>
        </w:rPr>
      </w:pPr>
      <w:r w:rsidRPr="00125DA7">
        <w:rPr>
          <w:highlight w:val="yellow"/>
        </w:rPr>
        <w:t>DPH:</w:t>
      </w:r>
      <w:r w:rsidRPr="00125DA7">
        <w:rPr>
          <w:highlight w:val="yellow"/>
        </w:rPr>
        <w:tab/>
        <w:t>Kč</w:t>
      </w:r>
    </w:p>
    <w:p w14:paraId="30AEBFE4" w14:textId="77777777" w:rsidR="00C46DCC" w:rsidRPr="00125DA7" w:rsidRDefault="00C46DCC" w:rsidP="008918AC">
      <w:pPr>
        <w:pStyle w:val="Odstavecseseznamem"/>
        <w:tabs>
          <w:tab w:val="left" w:pos="5670"/>
        </w:tabs>
        <w:spacing w:after="0"/>
        <w:ind w:left="1004"/>
        <w:contextualSpacing w:val="0"/>
        <w:rPr>
          <w:highlight w:val="yellow"/>
        </w:rPr>
      </w:pPr>
      <w:r w:rsidRPr="00125DA7">
        <w:rPr>
          <w:highlight w:val="yellow"/>
        </w:rPr>
        <w:t>Cena s DPH:</w:t>
      </w:r>
      <w:r w:rsidRPr="00125DA7">
        <w:rPr>
          <w:highlight w:val="yellow"/>
        </w:rPr>
        <w:tab/>
        <w:t>Kč</w:t>
      </w:r>
    </w:p>
    <w:p w14:paraId="3B0451F1" w14:textId="77777777" w:rsidR="00C46DCC" w:rsidRPr="00125DA7" w:rsidRDefault="00C46DCC" w:rsidP="008918AC">
      <w:pPr>
        <w:pStyle w:val="Odstavecseseznamem"/>
        <w:tabs>
          <w:tab w:val="left" w:pos="5670"/>
        </w:tabs>
        <w:spacing w:after="0"/>
        <w:ind w:left="1004"/>
        <w:contextualSpacing w:val="0"/>
        <w:rPr>
          <w:highlight w:val="yellow"/>
        </w:rPr>
      </w:pPr>
    </w:p>
    <w:p w14:paraId="2FC8594D" w14:textId="77777777" w:rsidR="008918AC" w:rsidRPr="00125DA7" w:rsidRDefault="008918AC" w:rsidP="008918AC">
      <w:pPr>
        <w:pStyle w:val="Odstavecseseznamem"/>
        <w:tabs>
          <w:tab w:val="left" w:pos="5670"/>
        </w:tabs>
        <w:ind w:left="1004"/>
        <w:contextualSpacing w:val="0"/>
        <w:rPr>
          <w:highlight w:val="yellow"/>
        </w:rPr>
      </w:pPr>
      <w:r w:rsidRPr="00125DA7">
        <w:rPr>
          <w:highlight w:val="yellow"/>
        </w:rPr>
        <w:t xml:space="preserve">Cena za dílo bez DPH slovy:  </w:t>
      </w:r>
      <w:r w:rsidRPr="00125DA7">
        <w:rPr>
          <w:highlight w:val="yellow"/>
        </w:rPr>
        <w:tab/>
        <w:t>Kč</w:t>
      </w:r>
    </w:p>
    <w:p w14:paraId="3416B524" w14:textId="77777777" w:rsidR="008918AC" w:rsidRPr="00A041EA" w:rsidRDefault="008918AC" w:rsidP="008918AC">
      <w:pPr>
        <w:pStyle w:val="Odstavecseseznamem"/>
        <w:ind w:left="1004"/>
        <w:contextualSpacing w:val="0"/>
      </w:pPr>
      <w:r w:rsidRPr="00A041EA">
        <w:t>Dílo je hrazeno z hlavní činnosti.</w:t>
      </w:r>
    </w:p>
    <w:p w14:paraId="662FFB92" w14:textId="48199B51" w:rsidR="008918AC" w:rsidRDefault="008918AC" w:rsidP="00D43DD4">
      <w:pPr>
        <w:pStyle w:val="slovanseznam2"/>
        <w:rPr>
          <w:rFonts w:ascii="Verdana" w:eastAsia="Verdana" w:hAnsi="Verdana" w:cs="Times New Roman"/>
          <w:noProof/>
        </w:rPr>
      </w:pPr>
      <w:r w:rsidRPr="00362E19">
        <w:rPr>
          <w:rFonts w:ascii="Verdana" w:eastAsia="Verdana" w:hAnsi="Verdana" w:cs="Times New Roman"/>
          <w:noProof/>
        </w:rPr>
        <w:t>Cena celého díla je stanovena výsledkem výběrového řízení jako nejvýše přípustná s výjimkou změn dodatečně vyžádaných objednatelem a potvrzených zhotovitelem. Zhotovitel nebude požadovat poskytnutí zálohy a nebude požadovat v průběhu provádění díla část ceny.</w:t>
      </w:r>
    </w:p>
    <w:p w14:paraId="19685EDA" w14:textId="77777777" w:rsidR="00570936" w:rsidRPr="00362E19" w:rsidRDefault="00570936" w:rsidP="00570936">
      <w:pPr>
        <w:ind w:left="1077"/>
        <w:rPr>
          <w:rFonts w:ascii="Verdana" w:eastAsia="Verdana" w:hAnsi="Verdana" w:cs="Times New Roman"/>
          <w:noProof/>
        </w:rPr>
      </w:pPr>
    </w:p>
    <w:p w14:paraId="59D2F38B" w14:textId="77777777" w:rsidR="008918AC" w:rsidRPr="00662F15" w:rsidRDefault="008918AC" w:rsidP="00453B28">
      <w:pPr>
        <w:pStyle w:val="slovanseznam"/>
        <w:spacing w:after="120"/>
        <w:rPr>
          <w:rFonts w:ascii="Verdana" w:eastAsia="Verdana" w:hAnsi="Verdana" w:cs="Times New Roman"/>
          <w:b/>
          <w:noProof/>
          <w:sz w:val="24"/>
          <w:szCs w:val="24"/>
        </w:rPr>
      </w:pPr>
      <w:r w:rsidRPr="00662F15">
        <w:rPr>
          <w:rFonts w:ascii="Verdana" w:eastAsia="Verdana" w:hAnsi="Verdana" w:cs="Times New Roman"/>
          <w:b/>
          <w:noProof/>
          <w:sz w:val="24"/>
          <w:szCs w:val="24"/>
        </w:rPr>
        <w:t>Povinnosti smluvních stran</w:t>
      </w:r>
    </w:p>
    <w:p w14:paraId="0CD5FDBB" w14:textId="653D3F8D" w:rsidR="008918AC" w:rsidRDefault="008918AC" w:rsidP="00D43DD4">
      <w:pPr>
        <w:pStyle w:val="slovanseznam2"/>
        <w:rPr>
          <w:rFonts w:ascii="Verdana" w:eastAsia="Verdana" w:hAnsi="Verdana" w:cs="Times New Roman"/>
          <w:noProof/>
        </w:rPr>
      </w:pPr>
      <w:r w:rsidRPr="00362E19">
        <w:rPr>
          <w:rFonts w:ascii="Verdana" w:eastAsia="Verdana" w:hAnsi="Verdana" w:cs="Times New Roman"/>
          <w:noProof/>
        </w:rPr>
        <w:t xml:space="preserve">Zhotovitel se zavazuje provést kompletní dílo svým jménem a na vlastní </w:t>
      </w:r>
      <w:r w:rsidR="002E7BD2">
        <w:rPr>
          <w:rFonts w:ascii="Verdana" w:eastAsia="Verdana" w:hAnsi="Verdana" w:cs="Times New Roman"/>
          <w:noProof/>
        </w:rPr>
        <w:t>z</w:t>
      </w:r>
      <w:r w:rsidRPr="00362E19">
        <w:rPr>
          <w:rFonts w:ascii="Verdana" w:eastAsia="Verdana" w:hAnsi="Verdana" w:cs="Times New Roman"/>
          <w:noProof/>
        </w:rPr>
        <w:t xml:space="preserve">odpovědnost. </w:t>
      </w:r>
    </w:p>
    <w:p w14:paraId="79BBEE78" w14:textId="77777777" w:rsidR="002E7BD2" w:rsidRPr="00362E19" w:rsidRDefault="002E7BD2" w:rsidP="002E7BD2">
      <w:pPr>
        <w:pStyle w:val="slovanseznam2"/>
        <w:numPr>
          <w:ilvl w:val="0"/>
          <w:numId w:val="0"/>
        </w:numPr>
        <w:ind w:left="1077"/>
        <w:rPr>
          <w:rFonts w:ascii="Verdana" w:eastAsia="Verdana" w:hAnsi="Verdana" w:cs="Times New Roman"/>
          <w:noProof/>
        </w:rPr>
      </w:pPr>
    </w:p>
    <w:p w14:paraId="0873A76F" w14:textId="23DEDD21" w:rsidR="008918AC" w:rsidRDefault="008918AC" w:rsidP="002E7BD2">
      <w:pPr>
        <w:pStyle w:val="slovanseznam2"/>
        <w:spacing w:after="120" w:line="240" w:lineRule="auto"/>
        <w:ind w:left="1078" w:hanging="454"/>
        <w:rPr>
          <w:rFonts w:ascii="Verdana" w:eastAsia="Verdana" w:hAnsi="Verdana" w:cs="Times New Roman"/>
          <w:noProof/>
        </w:rPr>
      </w:pPr>
      <w:r w:rsidRPr="00362E19">
        <w:rPr>
          <w:rFonts w:ascii="Verdana" w:eastAsia="Verdana" w:hAnsi="Verdana" w:cs="Times New Roman"/>
          <w:noProof/>
        </w:rPr>
        <w:t xml:space="preserve">Zhotovitel odpovídá za činnost svých zaměstnanců a zaměstnanců </w:t>
      </w:r>
      <w:r>
        <w:rPr>
          <w:rFonts w:ascii="Verdana" w:eastAsia="Verdana" w:hAnsi="Verdana" w:cs="Times New Roman"/>
          <w:noProof/>
        </w:rPr>
        <w:t>poddod</w:t>
      </w:r>
      <w:r w:rsidRPr="00362E19">
        <w:rPr>
          <w:rFonts w:ascii="Verdana" w:eastAsia="Verdana" w:hAnsi="Verdana" w:cs="Times New Roman"/>
          <w:noProof/>
        </w:rPr>
        <w:t>avatelů v plné míře.</w:t>
      </w:r>
    </w:p>
    <w:p w14:paraId="37D60219" w14:textId="5A48B760" w:rsidR="002E7BD2" w:rsidRPr="00362E19" w:rsidRDefault="002E7BD2" w:rsidP="002E7BD2">
      <w:pPr>
        <w:pStyle w:val="slovanseznam2"/>
        <w:numPr>
          <w:ilvl w:val="0"/>
          <w:numId w:val="0"/>
        </w:numPr>
        <w:spacing w:after="120" w:line="240" w:lineRule="auto"/>
        <w:rPr>
          <w:rFonts w:ascii="Verdana" w:eastAsia="Verdana" w:hAnsi="Verdana" w:cs="Times New Roman"/>
          <w:noProof/>
        </w:rPr>
      </w:pPr>
    </w:p>
    <w:p w14:paraId="57EAFF27" w14:textId="3B0EEBA2" w:rsidR="008918AC" w:rsidRDefault="008918AC" w:rsidP="002E7BD2">
      <w:pPr>
        <w:pStyle w:val="slovanseznam2"/>
        <w:spacing w:before="120"/>
        <w:ind w:left="1078" w:hanging="454"/>
        <w:rPr>
          <w:rFonts w:ascii="Verdana" w:eastAsia="Verdana" w:hAnsi="Verdana" w:cs="Times New Roman"/>
          <w:noProof/>
        </w:rPr>
      </w:pPr>
      <w:r w:rsidRPr="00362E19">
        <w:rPr>
          <w:rFonts w:ascii="Verdana" w:eastAsia="Verdana" w:hAnsi="Verdana" w:cs="Times New Roman"/>
          <w:noProof/>
        </w:rPr>
        <w:t xml:space="preserve">Zhotovitel se zavazuje k povinnosti zabezpečit na své náklady likvidaci odpadu </w:t>
      </w:r>
      <w:r>
        <w:rPr>
          <w:rFonts w:ascii="Verdana" w:eastAsia="Verdana" w:hAnsi="Verdana" w:cs="Times New Roman"/>
          <w:noProof/>
        </w:rPr>
        <w:t xml:space="preserve">vzniklého při provádění díla </w:t>
      </w:r>
      <w:r w:rsidRPr="00362E19">
        <w:rPr>
          <w:rFonts w:ascii="Verdana" w:eastAsia="Verdana" w:hAnsi="Verdana" w:cs="Times New Roman"/>
          <w:noProof/>
        </w:rPr>
        <w:t xml:space="preserve">v souladu se zákonem č. 185/2001 Sb. o odpadech, v platném znění a jeho prováděcí vyhláškou č. 383/2001 Sb. ve znění pozdějších novel a Směrnicí </w:t>
      </w:r>
      <w:r w:rsidRPr="008D1D1C">
        <w:rPr>
          <w:rFonts w:ascii="Verdana" w:eastAsia="Verdana" w:hAnsi="Verdana" w:cs="Times New Roman"/>
          <w:noProof/>
        </w:rPr>
        <w:t>SŽDC</w:t>
      </w:r>
      <w:r w:rsidRPr="00362E19">
        <w:rPr>
          <w:rFonts w:ascii="Verdana" w:eastAsia="Verdana" w:hAnsi="Verdana" w:cs="Times New Roman"/>
          <w:noProof/>
        </w:rPr>
        <w:t xml:space="preserve"> č. 96 pro nakládání s odpady. Dále se zhotovitel zavazuje </w:t>
      </w:r>
      <w:r w:rsidRPr="00362E19">
        <w:rPr>
          <w:rFonts w:ascii="Verdana" w:eastAsia="Verdana" w:hAnsi="Verdana" w:cs="Times New Roman"/>
          <w:noProof/>
        </w:rPr>
        <w:lastRenderedPageBreak/>
        <w:t>postupovat dle vyhlášky č. 352/2005 Sb. (vyhláška o nakládání s</w:t>
      </w:r>
      <w:r>
        <w:rPr>
          <w:rFonts w:ascii="Verdana" w:eastAsia="Verdana" w:hAnsi="Verdana" w:cs="Times New Roman"/>
          <w:noProof/>
        </w:rPr>
        <w:t> </w:t>
      </w:r>
      <w:r w:rsidRPr="00362E19">
        <w:rPr>
          <w:rFonts w:ascii="Verdana" w:eastAsia="Verdana" w:hAnsi="Verdana" w:cs="Times New Roman"/>
          <w:noProof/>
        </w:rPr>
        <w:t>elektrozařízeními</w:t>
      </w:r>
      <w:r>
        <w:rPr>
          <w:rFonts w:ascii="Verdana" w:eastAsia="Verdana" w:hAnsi="Verdana" w:cs="Times New Roman"/>
          <w:noProof/>
        </w:rPr>
        <w:t xml:space="preserve"> </w:t>
      </w:r>
      <w:r w:rsidRPr="00362E19">
        <w:rPr>
          <w:rFonts w:ascii="Verdana" w:eastAsia="Verdana" w:hAnsi="Verdana" w:cs="Times New Roman"/>
          <w:noProof/>
        </w:rPr>
        <w:t xml:space="preserve">a elektroodpady). Zhotovitel prohlašuje, že je původcem všech těchto odpadů a zavazuje se plnit všechny povinnosti původce odpadů dle zákona č. 185/2001 Sb. Při výskytu látek typu PCB je zhotovitel povinen dodržovat ještě vyhlášku MŽP ČR č. 384/2001 Sb., v platném znění.  Zhotovitel nepřekročí hygienické normy hluku, prachu a vibrací. Zhotovitel se zavazuje dodržovat bezpečnostní, zdravotní, hygienické a ekologické předpisy. V případě zásahů do </w:t>
      </w:r>
      <w:r w:rsidR="00C754C1">
        <w:rPr>
          <w:rFonts w:ascii="Verdana" w:eastAsia="Verdana" w:hAnsi="Verdana" w:cs="Times New Roman"/>
          <w:noProof/>
        </w:rPr>
        <w:t>stromoví</w:t>
      </w:r>
      <w:r w:rsidRPr="00362E19">
        <w:rPr>
          <w:rFonts w:ascii="Verdana" w:eastAsia="Verdana" w:hAnsi="Verdana" w:cs="Times New Roman"/>
          <w:noProof/>
        </w:rPr>
        <w:t xml:space="preserve"> se zhotovitel </w:t>
      </w:r>
      <w:r w:rsidR="00453B28">
        <w:rPr>
          <w:rFonts w:ascii="Verdana" w:eastAsia="Verdana" w:hAnsi="Verdana" w:cs="Times New Roman"/>
          <w:noProof/>
        </w:rPr>
        <w:t>z</w:t>
      </w:r>
      <w:r w:rsidRPr="00362E19">
        <w:rPr>
          <w:rFonts w:ascii="Verdana" w:eastAsia="Verdana" w:hAnsi="Verdana" w:cs="Times New Roman"/>
          <w:noProof/>
        </w:rPr>
        <w:t xml:space="preserve">avazuje dodržovat Metodický pokyn </w:t>
      </w:r>
      <w:r w:rsidRPr="008D1D1C">
        <w:rPr>
          <w:rFonts w:ascii="Verdana" w:eastAsia="Verdana" w:hAnsi="Verdana" w:cs="Times New Roman"/>
          <w:noProof/>
        </w:rPr>
        <w:t>SŽ</w:t>
      </w:r>
      <w:r w:rsidR="00901A6D">
        <w:rPr>
          <w:rFonts w:ascii="Verdana" w:eastAsia="Verdana" w:hAnsi="Verdana" w:cs="Times New Roman"/>
          <w:noProof/>
        </w:rPr>
        <w:t xml:space="preserve"> pro údržbu stromoví</w:t>
      </w:r>
      <w:r w:rsidRPr="00362E19">
        <w:rPr>
          <w:rFonts w:ascii="Verdana" w:eastAsia="Verdana" w:hAnsi="Verdana" w:cs="Times New Roman"/>
          <w:noProof/>
        </w:rPr>
        <w:t>.</w:t>
      </w:r>
    </w:p>
    <w:p w14:paraId="467269E3" w14:textId="77777777" w:rsidR="00453B28" w:rsidRPr="00362E19" w:rsidRDefault="00453B28" w:rsidP="00453B28">
      <w:pPr>
        <w:pStyle w:val="slovanseznam2"/>
        <w:numPr>
          <w:ilvl w:val="0"/>
          <w:numId w:val="0"/>
        </w:numPr>
        <w:ind w:left="1077"/>
        <w:rPr>
          <w:rFonts w:ascii="Verdana" w:eastAsia="Verdana" w:hAnsi="Verdana" w:cs="Times New Roman"/>
          <w:noProof/>
        </w:rPr>
      </w:pPr>
    </w:p>
    <w:p w14:paraId="6D4B4CFD" w14:textId="2EE8EE75" w:rsidR="008918AC" w:rsidRDefault="008918AC" w:rsidP="00D43DD4">
      <w:pPr>
        <w:pStyle w:val="slovanseznam2"/>
        <w:rPr>
          <w:rFonts w:ascii="Verdana" w:eastAsia="Verdana" w:hAnsi="Verdana" w:cs="Times New Roman"/>
          <w:noProof/>
        </w:rPr>
      </w:pPr>
      <w:r w:rsidRPr="00362E19">
        <w:rPr>
          <w:rFonts w:ascii="Verdana" w:eastAsia="Verdana" w:hAnsi="Verdana" w:cs="Times New Roman"/>
          <w:noProof/>
        </w:rPr>
        <w:t xml:space="preserve">Zhotovitel je povinen dále dodržovat požární předpisy – dle zákona č. 133/1985  Sb. o požární ochraně v platném znění, vyhlášku č. </w:t>
      </w:r>
      <w:r>
        <w:rPr>
          <w:rFonts w:ascii="Verdana" w:eastAsia="Verdana" w:hAnsi="Verdana" w:cs="Times New Roman"/>
          <w:noProof/>
        </w:rPr>
        <w:t>246/2001 Sb. o požární prevenci</w:t>
      </w:r>
      <w:r w:rsidRPr="00362E19">
        <w:rPr>
          <w:rFonts w:ascii="Verdana" w:eastAsia="Verdana" w:hAnsi="Verdana" w:cs="Times New Roman"/>
          <w:noProof/>
        </w:rPr>
        <w:t xml:space="preserve">; předpis </w:t>
      </w:r>
      <w:r w:rsidRPr="008F2A0D">
        <w:rPr>
          <w:rFonts w:ascii="Verdana" w:eastAsia="Verdana" w:hAnsi="Verdana" w:cs="Times New Roman"/>
          <w:noProof/>
        </w:rPr>
        <w:t>SŽDC Ob 14 – předpis pro stanovení organizace zabezpečení požární ochrany SŽDC.</w:t>
      </w:r>
    </w:p>
    <w:p w14:paraId="3910B8A6" w14:textId="5B4D001D" w:rsidR="00453B28" w:rsidRDefault="00453B28" w:rsidP="00453B28">
      <w:pPr>
        <w:pStyle w:val="slovanseznam2"/>
        <w:numPr>
          <w:ilvl w:val="0"/>
          <w:numId w:val="0"/>
        </w:numPr>
        <w:rPr>
          <w:rFonts w:ascii="Verdana" w:eastAsia="Verdana" w:hAnsi="Verdana" w:cs="Times New Roman"/>
          <w:noProof/>
        </w:rPr>
      </w:pPr>
    </w:p>
    <w:p w14:paraId="1D2D233E" w14:textId="7B2BFF7E" w:rsidR="00197930" w:rsidRDefault="00197930" w:rsidP="00197930">
      <w:pPr>
        <w:pStyle w:val="slovanseznam2"/>
        <w:rPr>
          <w:rFonts w:ascii="Verdana" w:eastAsia="Verdana" w:hAnsi="Verdana" w:cs="Times New Roman"/>
          <w:noProof/>
        </w:rPr>
      </w:pPr>
      <w:r w:rsidRPr="00197930">
        <w:rPr>
          <w:rFonts w:ascii="Verdana" w:eastAsia="Verdana" w:hAnsi="Verdana" w:cs="Times New Roman"/>
          <w:noProof/>
        </w:rPr>
        <w:t>Zhotovitel je povinen rovněž důsledně dodržovat předpis SŽDC Bp1 – Předpis o bezpečnosti a ochraně zdraví při práci a bude dodržovat Opatření ředitele OŘ Praha č. 13/2019: Analýza nebezpečí a hodnocení rizik.</w:t>
      </w:r>
    </w:p>
    <w:p w14:paraId="61F5898B" w14:textId="77B885C1" w:rsidR="00453B28" w:rsidRPr="00197930" w:rsidRDefault="00453B28" w:rsidP="00453B28">
      <w:pPr>
        <w:pStyle w:val="slovanseznam2"/>
        <w:numPr>
          <w:ilvl w:val="0"/>
          <w:numId w:val="0"/>
        </w:numPr>
        <w:rPr>
          <w:rFonts w:ascii="Verdana" w:eastAsia="Verdana" w:hAnsi="Verdana" w:cs="Times New Roman"/>
          <w:noProof/>
        </w:rPr>
      </w:pPr>
    </w:p>
    <w:p w14:paraId="22CC8338" w14:textId="7E20B8E2" w:rsidR="008918AC" w:rsidRDefault="008918AC" w:rsidP="00D43DD4">
      <w:pPr>
        <w:pStyle w:val="slovanseznam2"/>
        <w:rPr>
          <w:rFonts w:ascii="Verdana" w:eastAsia="Verdana" w:hAnsi="Verdana" w:cs="Times New Roman"/>
          <w:noProof/>
        </w:rPr>
      </w:pPr>
      <w:r w:rsidRPr="00362E19">
        <w:rPr>
          <w:rFonts w:ascii="Verdana" w:eastAsia="Verdana" w:hAnsi="Verdana" w:cs="Times New Roman"/>
          <w:noProof/>
        </w:rPr>
        <w:t xml:space="preserve">Objednatel a zhotovitel jsou dále povinni postupovat v souladu s ustanovením </w:t>
      </w:r>
      <w:r w:rsidRPr="00125DA7">
        <w:rPr>
          <w:rFonts w:ascii="Verdana" w:eastAsia="Verdana" w:hAnsi="Verdana" w:cs="Times New Roman"/>
          <w:noProof/>
        </w:rPr>
        <w:t>Zákoníku práce (zák. č. 262/2006 Sb.) a zákona o zajištění podmínek bezpečnosti a ochrany zdraví při práci (zák. č. 309/2006 Sb.) oboje v platném znění, které jim ukládají mimo jiné povinnost se vzájemně prokazatelně a písemně informovat o rizicích práce za předpokladu pracují-li na jednom pracovišti zaměstnanci dvou a více zaměstnavatelů. Odmítne-li zhotovitel včetně svých poddodavatelů podepsat objednateli, že byl s riziky seznámen, mohou jeho zaměstnanci práci u objednatele vykonávat pouze za předpokladu, když zhotovitel prokazatelně potvrdí, že odmítl seznámení s riziky podepsat. Výše uvedené odmítnutí se považuje za podstatné porušení smlouvy.</w:t>
      </w:r>
    </w:p>
    <w:p w14:paraId="4861A06D" w14:textId="4EB3E7DA" w:rsidR="00453B28" w:rsidRPr="00125DA7" w:rsidRDefault="00453B28" w:rsidP="00453B28">
      <w:pPr>
        <w:pStyle w:val="slovanseznam2"/>
        <w:numPr>
          <w:ilvl w:val="0"/>
          <w:numId w:val="0"/>
        </w:numPr>
        <w:rPr>
          <w:rFonts w:ascii="Verdana" w:eastAsia="Verdana" w:hAnsi="Verdana" w:cs="Times New Roman"/>
          <w:noProof/>
        </w:rPr>
      </w:pPr>
    </w:p>
    <w:p w14:paraId="1AD2CEE4" w14:textId="2EDCBE64" w:rsidR="008918AC" w:rsidRDefault="008918AC" w:rsidP="00D43DD4">
      <w:pPr>
        <w:pStyle w:val="slovanseznam2"/>
        <w:rPr>
          <w:rFonts w:ascii="Verdana" w:eastAsia="Verdana" w:hAnsi="Verdana" w:cs="Times New Roman"/>
          <w:noProof/>
        </w:rPr>
      </w:pPr>
      <w:r w:rsidRPr="00125DA7">
        <w:rPr>
          <w:rFonts w:ascii="Verdana" w:eastAsia="Verdana" w:hAnsi="Verdana" w:cs="Times New Roman"/>
          <w:noProof/>
        </w:rPr>
        <w:t>Zhotovitel se zavazuje před zahájením prací ověřit informace o uložení všech druhů</w:t>
      </w:r>
      <w:r w:rsidR="00453B28">
        <w:rPr>
          <w:rFonts w:ascii="Verdana" w:eastAsia="Verdana" w:hAnsi="Verdana" w:cs="Times New Roman"/>
          <w:noProof/>
        </w:rPr>
        <w:t xml:space="preserve"> </w:t>
      </w:r>
      <w:r w:rsidRPr="00125DA7">
        <w:rPr>
          <w:rFonts w:ascii="Verdana" w:eastAsia="Verdana" w:hAnsi="Verdana" w:cs="Times New Roman"/>
          <w:noProof/>
        </w:rPr>
        <w:t xml:space="preserve">vedení a inženýrských sítí. Případná poškození jdou na vrub zhotovitele. </w:t>
      </w:r>
    </w:p>
    <w:p w14:paraId="6580BF2B" w14:textId="0FF6B322" w:rsidR="00453B28" w:rsidRPr="00125DA7" w:rsidRDefault="00453B28" w:rsidP="00453B28">
      <w:pPr>
        <w:pStyle w:val="slovanseznam2"/>
        <w:numPr>
          <w:ilvl w:val="0"/>
          <w:numId w:val="0"/>
        </w:numPr>
        <w:rPr>
          <w:rFonts w:ascii="Verdana" w:eastAsia="Verdana" w:hAnsi="Verdana" w:cs="Times New Roman"/>
          <w:noProof/>
        </w:rPr>
      </w:pPr>
    </w:p>
    <w:p w14:paraId="02C8B88E" w14:textId="77777777" w:rsidR="00453B28" w:rsidRDefault="008918AC" w:rsidP="00D43DD4">
      <w:pPr>
        <w:pStyle w:val="slovanseznam2"/>
        <w:rPr>
          <w:rFonts w:ascii="Verdana" w:eastAsia="Verdana" w:hAnsi="Verdana" w:cs="Times New Roman"/>
          <w:noProof/>
        </w:rPr>
      </w:pPr>
      <w:r w:rsidRPr="00125DA7">
        <w:rPr>
          <w:rFonts w:ascii="Verdana" w:eastAsia="Verdana" w:hAnsi="Verdana" w:cs="Times New Roman"/>
          <w:noProof/>
        </w:rPr>
        <w:t xml:space="preserve">Zhotovitel je povinen poučit své řidiče o nutnosti odstavovat motorová vozidla při provádění díla mimo průjezdný průřez kolejí a v místech, která jim budou </w:t>
      </w:r>
      <w:r w:rsidR="00453B28">
        <w:rPr>
          <w:rFonts w:ascii="Verdana" w:eastAsia="Verdana" w:hAnsi="Verdana" w:cs="Times New Roman"/>
          <w:noProof/>
        </w:rPr>
        <w:t>v</w:t>
      </w:r>
      <w:r w:rsidRPr="00125DA7">
        <w:rPr>
          <w:rFonts w:ascii="Verdana" w:eastAsia="Verdana" w:hAnsi="Verdana" w:cs="Times New Roman"/>
          <w:noProof/>
        </w:rPr>
        <w:t xml:space="preserve">ymezena při předání pracoviště. </w:t>
      </w:r>
    </w:p>
    <w:p w14:paraId="2457C89D" w14:textId="4136E0A6" w:rsidR="008918AC" w:rsidRPr="00125DA7" w:rsidRDefault="008918AC" w:rsidP="00453B28">
      <w:pPr>
        <w:pStyle w:val="slovanseznam2"/>
        <w:numPr>
          <w:ilvl w:val="0"/>
          <w:numId w:val="0"/>
        </w:numPr>
        <w:rPr>
          <w:rFonts w:ascii="Verdana" w:eastAsia="Verdana" w:hAnsi="Verdana" w:cs="Times New Roman"/>
          <w:noProof/>
        </w:rPr>
      </w:pPr>
      <w:r w:rsidRPr="00125DA7">
        <w:rPr>
          <w:rFonts w:ascii="Verdana" w:eastAsia="Verdana" w:hAnsi="Verdana" w:cs="Times New Roman"/>
          <w:noProof/>
        </w:rPr>
        <w:t xml:space="preserve">                           </w:t>
      </w:r>
    </w:p>
    <w:p w14:paraId="56B7E2F6" w14:textId="7608418E" w:rsidR="008918AC" w:rsidRDefault="008918AC" w:rsidP="00D43DD4">
      <w:pPr>
        <w:pStyle w:val="slovanseznam2"/>
        <w:rPr>
          <w:rFonts w:ascii="Verdana" w:eastAsia="Verdana" w:hAnsi="Verdana" w:cs="Times New Roman"/>
          <w:noProof/>
        </w:rPr>
      </w:pPr>
      <w:r w:rsidRPr="00125DA7">
        <w:rPr>
          <w:rFonts w:ascii="Verdana" w:eastAsia="Verdana" w:hAnsi="Verdana" w:cs="Times New Roman"/>
          <w:noProof/>
        </w:rPr>
        <w:t>Zaměstnanci zhotovitele i poddodavatele musí splňovat podmínky smyslové a zdravotní způsobilosti pro práci ve vyhrazeném prostoru objednatele a budou mít vystavený „Průkaz ke vstupu do objektů a provozované železniční dopravní cesty SŽDC“ v souladu s předpisem Ob1 díl II.</w:t>
      </w:r>
    </w:p>
    <w:p w14:paraId="35C7CA44" w14:textId="70E29F28" w:rsidR="00453B28" w:rsidRPr="00125DA7" w:rsidRDefault="00453B28" w:rsidP="00453B28">
      <w:pPr>
        <w:pStyle w:val="slovanseznam2"/>
        <w:numPr>
          <w:ilvl w:val="0"/>
          <w:numId w:val="0"/>
        </w:numPr>
        <w:rPr>
          <w:rFonts w:ascii="Verdana" w:eastAsia="Verdana" w:hAnsi="Verdana" w:cs="Times New Roman"/>
          <w:noProof/>
        </w:rPr>
      </w:pPr>
    </w:p>
    <w:p w14:paraId="1A7DE161" w14:textId="172A26A0" w:rsidR="008918AC" w:rsidRDefault="008918AC" w:rsidP="00D43DD4">
      <w:pPr>
        <w:pStyle w:val="slovanseznam2"/>
        <w:rPr>
          <w:rFonts w:ascii="Verdana" w:eastAsia="Verdana" w:hAnsi="Verdana" w:cs="Times New Roman"/>
          <w:noProof/>
        </w:rPr>
      </w:pPr>
      <w:r w:rsidRPr="00125DA7">
        <w:rPr>
          <w:rFonts w:ascii="Verdana" w:eastAsia="Verdana" w:hAnsi="Verdana" w:cs="Times New Roman"/>
          <w:noProof/>
        </w:rPr>
        <w:t>Platné kopie osvědčení o odborné způsobilosti</w:t>
      </w:r>
      <w:r w:rsidR="002E7BD2">
        <w:rPr>
          <w:rFonts w:ascii="Verdana" w:eastAsia="Verdana" w:hAnsi="Verdana" w:cs="Times New Roman"/>
          <w:noProof/>
        </w:rPr>
        <w:t xml:space="preserve"> (vysvědčení o odborné zkoušce) </w:t>
      </w:r>
      <w:r w:rsidRPr="00125DA7">
        <w:rPr>
          <w:rFonts w:ascii="Verdana" w:eastAsia="Verdana" w:hAnsi="Verdana" w:cs="Times New Roman"/>
          <w:noProof/>
        </w:rPr>
        <w:t xml:space="preserve">vedoucího prací zhotovitele jsou součástí nabídky. </w:t>
      </w:r>
    </w:p>
    <w:p w14:paraId="471882A5" w14:textId="7E6036B0" w:rsidR="002E7BD2" w:rsidRPr="00125DA7" w:rsidRDefault="002E7BD2" w:rsidP="002E7BD2">
      <w:pPr>
        <w:pStyle w:val="slovanseznam2"/>
        <w:numPr>
          <w:ilvl w:val="0"/>
          <w:numId w:val="0"/>
        </w:numPr>
        <w:rPr>
          <w:rFonts w:ascii="Verdana" w:eastAsia="Verdana" w:hAnsi="Verdana" w:cs="Times New Roman"/>
          <w:noProof/>
        </w:rPr>
      </w:pPr>
    </w:p>
    <w:p w14:paraId="6A3BFCDC" w14:textId="63173C23" w:rsidR="008918AC" w:rsidRDefault="008918AC" w:rsidP="00D43DD4">
      <w:pPr>
        <w:pStyle w:val="slovanseznam2"/>
        <w:rPr>
          <w:rFonts w:ascii="Verdana" w:eastAsia="Verdana" w:hAnsi="Verdana" w:cs="Times New Roman"/>
          <w:noProof/>
        </w:rPr>
      </w:pPr>
      <w:r w:rsidRPr="00362E19">
        <w:rPr>
          <w:rFonts w:ascii="Verdana" w:eastAsia="Verdana" w:hAnsi="Verdana" w:cs="Times New Roman"/>
          <w:noProof/>
        </w:rPr>
        <w:t xml:space="preserve">Zhotovitel výslovně prohlašuje, že je se všemi výše uvedenými normami a </w:t>
      </w:r>
      <w:r w:rsidR="002E7BD2">
        <w:rPr>
          <w:rFonts w:ascii="Verdana" w:eastAsia="Verdana" w:hAnsi="Verdana" w:cs="Times New Roman"/>
          <w:noProof/>
        </w:rPr>
        <w:t>i</w:t>
      </w:r>
      <w:r w:rsidRPr="00362E19">
        <w:rPr>
          <w:rFonts w:ascii="Verdana" w:eastAsia="Verdana" w:hAnsi="Verdana" w:cs="Times New Roman"/>
          <w:noProof/>
        </w:rPr>
        <w:t>nterními směrnicemi plně seznámen.</w:t>
      </w:r>
    </w:p>
    <w:p w14:paraId="0D6AEBE6" w14:textId="744EF739" w:rsidR="002E7BD2" w:rsidRPr="00362E19" w:rsidRDefault="002E7BD2" w:rsidP="002E7BD2">
      <w:pPr>
        <w:pStyle w:val="slovanseznam2"/>
        <w:numPr>
          <w:ilvl w:val="0"/>
          <w:numId w:val="0"/>
        </w:numPr>
        <w:rPr>
          <w:rFonts w:ascii="Verdana" w:eastAsia="Verdana" w:hAnsi="Verdana" w:cs="Times New Roman"/>
          <w:noProof/>
        </w:rPr>
      </w:pPr>
    </w:p>
    <w:p w14:paraId="1A606DB9" w14:textId="29B9EF48" w:rsidR="008918AC" w:rsidRDefault="008918AC" w:rsidP="00D43DD4">
      <w:pPr>
        <w:pStyle w:val="slovanseznam2"/>
        <w:rPr>
          <w:rFonts w:ascii="Verdana" w:eastAsia="Verdana" w:hAnsi="Verdana" w:cs="Times New Roman"/>
          <w:noProof/>
        </w:rPr>
      </w:pPr>
      <w:r w:rsidRPr="00362E19">
        <w:rPr>
          <w:rFonts w:ascii="Verdana" w:eastAsia="Verdana" w:hAnsi="Verdana" w:cs="Times New Roman"/>
          <w:noProof/>
        </w:rPr>
        <w:t xml:space="preserve">V případě jakékoliv změny v označení smluvních stran, změn pověřených osob, statutárních orgánů a dalších údajů uvedených v článku 1, </w:t>
      </w:r>
      <w:r>
        <w:rPr>
          <w:rFonts w:ascii="Verdana" w:eastAsia="Verdana" w:hAnsi="Verdana" w:cs="Times New Roman"/>
          <w:noProof/>
        </w:rPr>
        <w:t>odst.</w:t>
      </w:r>
      <w:r w:rsidRPr="00362E19">
        <w:rPr>
          <w:rFonts w:ascii="Verdana" w:eastAsia="Verdana" w:hAnsi="Verdana" w:cs="Times New Roman"/>
          <w:noProof/>
        </w:rPr>
        <w:t xml:space="preserve"> 1.1 – 1.2 se nepoužije ustanovení článku </w:t>
      </w:r>
      <w:r w:rsidR="000057EE">
        <w:rPr>
          <w:rFonts w:ascii="Verdana" w:eastAsia="Verdana" w:hAnsi="Verdana" w:cs="Times New Roman"/>
          <w:noProof/>
        </w:rPr>
        <w:t>12</w:t>
      </w:r>
      <w:r w:rsidR="000057EE" w:rsidRPr="00362E19">
        <w:rPr>
          <w:rFonts w:ascii="Verdana" w:eastAsia="Verdana" w:hAnsi="Verdana" w:cs="Times New Roman"/>
          <w:noProof/>
        </w:rPr>
        <w:t xml:space="preserve"> </w:t>
      </w:r>
      <w:r>
        <w:rPr>
          <w:rFonts w:ascii="Verdana" w:eastAsia="Verdana" w:hAnsi="Verdana" w:cs="Times New Roman"/>
          <w:noProof/>
        </w:rPr>
        <w:t>odst.</w:t>
      </w:r>
      <w:r w:rsidRPr="00362E19">
        <w:rPr>
          <w:rFonts w:ascii="Verdana" w:eastAsia="Verdana" w:hAnsi="Verdana" w:cs="Times New Roman"/>
          <w:noProof/>
        </w:rPr>
        <w:t xml:space="preserve"> </w:t>
      </w:r>
      <w:r w:rsidR="000057EE">
        <w:rPr>
          <w:rFonts w:ascii="Verdana" w:eastAsia="Verdana" w:hAnsi="Verdana" w:cs="Times New Roman"/>
          <w:noProof/>
        </w:rPr>
        <w:t>12</w:t>
      </w:r>
      <w:r w:rsidRPr="00362E19">
        <w:rPr>
          <w:rFonts w:ascii="Verdana" w:eastAsia="Verdana" w:hAnsi="Verdana" w:cs="Times New Roman"/>
          <w:noProof/>
        </w:rPr>
        <w:t>.</w:t>
      </w:r>
      <w:r>
        <w:rPr>
          <w:rFonts w:ascii="Verdana" w:eastAsia="Verdana" w:hAnsi="Verdana" w:cs="Times New Roman"/>
          <w:noProof/>
        </w:rPr>
        <w:t>2</w:t>
      </w:r>
      <w:r w:rsidRPr="00362E19">
        <w:rPr>
          <w:rFonts w:ascii="Verdana" w:eastAsia="Verdana" w:hAnsi="Verdana" w:cs="Times New Roman"/>
          <w:noProof/>
        </w:rPr>
        <w:t xml:space="preserve"> smlouvy. Ke změně údajů uvedených v čl. 1 smlouvy, postačuje oznámení druhé smluvní straně ve formě doporučeného dopisu s doručenkou. Ustanovení toho článku se použije</w:t>
      </w:r>
      <w:r>
        <w:rPr>
          <w:rFonts w:ascii="Verdana" w:eastAsia="Verdana" w:hAnsi="Verdana" w:cs="Times New Roman"/>
          <w:noProof/>
        </w:rPr>
        <w:t xml:space="preserve"> </w:t>
      </w:r>
      <w:r w:rsidRPr="00362E19">
        <w:rPr>
          <w:rFonts w:ascii="Verdana" w:eastAsia="Verdana" w:hAnsi="Verdana" w:cs="Times New Roman"/>
          <w:noProof/>
        </w:rPr>
        <w:t xml:space="preserve">i v případě změny právní formy některé ze smluvních stran, zániku smluvní strany s likvidací nebo bez likvidace, kdy práva a povinnosti podle obecně závazných právních předpisů </w:t>
      </w:r>
      <w:r w:rsidR="002E7BD2">
        <w:rPr>
          <w:rFonts w:ascii="Verdana" w:eastAsia="Verdana" w:hAnsi="Verdana" w:cs="Times New Roman"/>
          <w:noProof/>
        </w:rPr>
        <w:t>p</w:t>
      </w:r>
      <w:r w:rsidRPr="00362E19">
        <w:rPr>
          <w:rFonts w:ascii="Verdana" w:eastAsia="Verdana" w:hAnsi="Verdana" w:cs="Times New Roman"/>
          <w:noProof/>
        </w:rPr>
        <w:t>řechází na právního zástupce smluvní strany.</w:t>
      </w:r>
    </w:p>
    <w:p w14:paraId="5D1D6815" w14:textId="0A5A001E" w:rsidR="002E7BD2" w:rsidRPr="00362E19" w:rsidRDefault="002E7BD2" w:rsidP="002E7BD2">
      <w:pPr>
        <w:pStyle w:val="slovanseznam2"/>
        <w:numPr>
          <w:ilvl w:val="0"/>
          <w:numId w:val="0"/>
        </w:numPr>
        <w:rPr>
          <w:rFonts w:ascii="Verdana" w:eastAsia="Verdana" w:hAnsi="Verdana" w:cs="Times New Roman"/>
          <w:noProof/>
        </w:rPr>
      </w:pPr>
    </w:p>
    <w:p w14:paraId="005E17F8" w14:textId="39549594" w:rsidR="008918AC" w:rsidRDefault="008918AC" w:rsidP="00D43DD4">
      <w:pPr>
        <w:pStyle w:val="slovanseznam2"/>
        <w:rPr>
          <w:rFonts w:ascii="Verdana" w:eastAsia="Verdana" w:hAnsi="Verdana" w:cs="Times New Roman"/>
          <w:noProof/>
        </w:rPr>
      </w:pPr>
      <w:r w:rsidRPr="00362E19">
        <w:rPr>
          <w:rFonts w:ascii="Verdana" w:eastAsia="Verdana" w:hAnsi="Verdana" w:cs="Times New Roman"/>
          <w:noProof/>
        </w:rPr>
        <w:t xml:space="preserve">Zhotovitel odpovídá za to, že předmět této smlouvy bude zhotovený podle podmínek smlouvy a že po dobu záruční doby bude mít vlastnosti dohodnuté v této </w:t>
      </w:r>
      <w:r w:rsidRPr="00362E19">
        <w:rPr>
          <w:rFonts w:ascii="Verdana" w:eastAsia="Verdana" w:hAnsi="Verdana" w:cs="Times New Roman"/>
          <w:noProof/>
        </w:rPr>
        <w:lastRenderedPageBreak/>
        <w:t>smlouvě. Časový harmonogram prací z nabídky zho</w:t>
      </w:r>
      <w:r w:rsidR="002E7BD2">
        <w:rPr>
          <w:rFonts w:ascii="Verdana" w:eastAsia="Verdana" w:hAnsi="Verdana" w:cs="Times New Roman"/>
          <w:noProof/>
        </w:rPr>
        <w:t xml:space="preserve">tovitele, lze měnit a upravovat </w:t>
      </w:r>
      <w:r w:rsidRPr="00362E19">
        <w:rPr>
          <w:rFonts w:ascii="Verdana" w:eastAsia="Verdana" w:hAnsi="Verdana" w:cs="Times New Roman"/>
          <w:noProof/>
        </w:rPr>
        <w:t>pouze</w:t>
      </w:r>
      <w:r>
        <w:rPr>
          <w:rFonts w:ascii="Verdana" w:eastAsia="Verdana" w:hAnsi="Verdana" w:cs="Times New Roman"/>
          <w:noProof/>
        </w:rPr>
        <w:t xml:space="preserve"> </w:t>
      </w:r>
      <w:r w:rsidRPr="00362E19">
        <w:rPr>
          <w:rFonts w:ascii="Verdana" w:eastAsia="Verdana" w:hAnsi="Verdana" w:cs="Times New Roman"/>
          <w:noProof/>
        </w:rPr>
        <w:t>se souhlasem objednatele.</w:t>
      </w:r>
    </w:p>
    <w:p w14:paraId="7CFB0E74" w14:textId="39930EAC" w:rsidR="002E7BD2" w:rsidRPr="00362E19" w:rsidRDefault="002E7BD2" w:rsidP="002E7BD2">
      <w:pPr>
        <w:pStyle w:val="slovanseznam2"/>
        <w:numPr>
          <w:ilvl w:val="0"/>
          <w:numId w:val="0"/>
        </w:numPr>
        <w:rPr>
          <w:rFonts w:ascii="Verdana" w:eastAsia="Verdana" w:hAnsi="Verdana" w:cs="Times New Roman"/>
          <w:noProof/>
        </w:rPr>
      </w:pPr>
    </w:p>
    <w:p w14:paraId="0A3588C7" w14:textId="004C3FBB" w:rsidR="008918AC" w:rsidRDefault="008918AC" w:rsidP="00D43DD4">
      <w:pPr>
        <w:pStyle w:val="slovanseznam2"/>
        <w:rPr>
          <w:rFonts w:ascii="Verdana" w:eastAsia="Verdana" w:hAnsi="Verdana" w:cs="Times New Roman"/>
          <w:noProof/>
        </w:rPr>
      </w:pPr>
      <w:r w:rsidRPr="00D0343C">
        <w:rPr>
          <w:rFonts w:ascii="Verdana" w:eastAsia="Verdana" w:hAnsi="Verdana" w:cs="Times New Roman"/>
          <w:noProof/>
        </w:rPr>
        <w:t xml:space="preserve">Zhotovitel se zavazuje, že on i jeho případní </w:t>
      </w:r>
      <w:r>
        <w:rPr>
          <w:rFonts w:ascii="Verdana" w:eastAsia="Verdana" w:hAnsi="Verdana" w:cs="Times New Roman"/>
          <w:noProof/>
        </w:rPr>
        <w:t>poddod</w:t>
      </w:r>
      <w:r w:rsidRPr="00D0343C">
        <w:rPr>
          <w:rFonts w:ascii="Verdana" w:eastAsia="Verdana" w:hAnsi="Verdana" w:cs="Times New Roman"/>
          <w:noProof/>
        </w:rPr>
        <w:t xml:space="preserve">avatelé budou dodržovat směrnici </w:t>
      </w:r>
      <w:r w:rsidRPr="00DF2F2A">
        <w:rPr>
          <w:rFonts w:ascii="Verdana" w:eastAsia="Verdana" w:hAnsi="Verdana" w:cs="Times New Roman"/>
          <w:noProof/>
        </w:rPr>
        <w:t>SŽDC</w:t>
      </w:r>
      <w:r w:rsidRPr="00D0343C">
        <w:rPr>
          <w:rFonts w:ascii="Verdana" w:eastAsia="Verdana" w:hAnsi="Verdana" w:cs="Times New Roman"/>
          <w:noProof/>
        </w:rPr>
        <w:t xml:space="preserve"> č. 120 "Dodržování zákazu kouření, požívání alkoholických nápojů a užívání jiných návykových látek" a souhlasí s oprávněním objednatele vykonávat </w:t>
      </w:r>
      <w:r w:rsidR="002E7BD2">
        <w:rPr>
          <w:rFonts w:ascii="Verdana" w:eastAsia="Verdana" w:hAnsi="Verdana" w:cs="Times New Roman"/>
          <w:noProof/>
        </w:rPr>
        <w:t>k</w:t>
      </w:r>
      <w:r w:rsidRPr="00D0343C">
        <w:rPr>
          <w:rFonts w:ascii="Verdana" w:eastAsia="Verdana" w:hAnsi="Verdana" w:cs="Times New Roman"/>
          <w:noProof/>
        </w:rPr>
        <w:t>ontrolu dodržování této směrnice způsobem v ní stanoveným.</w:t>
      </w:r>
    </w:p>
    <w:p w14:paraId="08359CDD" w14:textId="3A78E2FF" w:rsidR="002E7BD2" w:rsidRPr="00D0343C" w:rsidRDefault="002E7BD2" w:rsidP="002E7BD2">
      <w:pPr>
        <w:pStyle w:val="slovanseznam2"/>
        <w:numPr>
          <w:ilvl w:val="0"/>
          <w:numId w:val="0"/>
        </w:numPr>
        <w:rPr>
          <w:rFonts w:ascii="Verdana" w:eastAsia="Verdana" w:hAnsi="Verdana" w:cs="Times New Roman"/>
          <w:noProof/>
        </w:rPr>
      </w:pPr>
    </w:p>
    <w:p w14:paraId="4A8E12F4" w14:textId="5BF0A51D" w:rsidR="008918AC" w:rsidRDefault="008918AC" w:rsidP="00D43DD4">
      <w:pPr>
        <w:pStyle w:val="slovanseznam2"/>
        <w:rPr>
          <w:rFonts w:ascii="Verdana" w:eastAsia="Verdana" w:hAnsi="Verdana" w:cs="Times New Roman"/>
          <w:noProof/>
        </w:rPr>
      </w:pPr>
      <w:r w:rsidRPr="00604D98">
        <w:rPr>
          <w:rFonts w:ascii="Verdana" w:eastAsia="Verdana" w:hAnsi="Verdana" w:cs="Times New Roman"/>
          <w:noProof/>
        </w:rPr>
        <w:t xml:space="preserve">Zhotovitel se zavazuje postupovat v souladu s přílohou této smlouvy </w:t>
      </w:r>
      <w:r>
        <w:rPr>
          <w:rFonts w:ascii="Verdana" w:eastAsia="Verdana" w:hAnsi="Verdana" w:cs="Times New Roman"/>
          <w:noProof/>
        </w:rPr>
        <w:t xml:space="preserve">zvanou </w:t>
      </w:r>
      <w:r w:rsidRPr="00604D98">
        <w:rPr>
          <w:rFonts w:ascii="Verdana" w:eastAsia="Verdana" w:hAnsi="Verdana" w:cs="Times New Roman"/>
          <w:noProof/>
        </w:rPr>
        <w:t xml:space="preserve">„Nález </w:t>
      </w:r>
      <w:r w:rsidR="002E7BD2">
        <w:rPr>
          <w:rFonts w:ascii="Verdana" w:eastAsia="Verdana" w:hAnsi="Verdana" w:cs="Times New Roman"/>
          <w:noProof/>
        </w:rPr>
        <w:t>p</w:t>
      </w:r>
      <w:r w:rsidRPr="00604D98">
        <w:rPr>
          <w:rFonts w:ascii="Verdana" w:eastAsia="Verdana" w:hAnsi="Verdana" w:cs="Times New Roman"/>
          <w:noProof/>
        </w:rPr>
        <w:t>odezřelého předmětu“.</w:t>
      </w:r>
    </w:p>
    <w:p w14:paraId="39FB3B80" w14:textId="376465EE" w:rsidR="002E7BD2" w:rsidRDefault="002E7BD2" w:rsidP="002E7BD2">
      <w:pPr>
        <w:pStyle w:val="slovanseznam2"/>
        <w:numPr>
          <w:ilvl w:val="0"/>
          <w:numId w:val="0"/>
        </w:numPr>
        <w:rPr>
          <w:rFonts w:ascii="Verdana" w:eastAsia="Verdana" w:hAnsi="Verdana" w:cs="Times New Roman"/>
          <w:noProof/>
        </w:rPr>
      </w:pPr>
    </w:p>
    <w:p w14:paraId="48F86702" w14:textId="7060121C" w:rsidR="00173892" w:rsidRPr="00570936" w:rsidRDefault="00173892" w:rsidP="00AC3138">
      <w:pPr>
        <w:pStyle w:val="slovanseznam2"/>
        <w:rPr>
          <w:rStyle w:val="Hypertextovodkaz"/>
          <w:color w:val="auto"/>
          <w:u w:val="none"/>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A85200">
          <w:rPr>
            <w:rStyle w:val="Hypertextovodkaz"/>
          </w:rPr>
          <w:t>https://www.spravazeleznic.cz/o-nas/nazadouci-jednani-a-boj-s-korupci</w:t>
        </w:r>
      </w:hyperlink>
    </w:p>
    <w:p w14:paraId="30A3A5D2" w14:textId="77777777" w:rsidR="00570936" w:rsidRPr="00F06369" w:rsidRDefault="00570936" w:rsidP="00570936">
      <w:pPr>
        <w:pStyle w:val="slovanseznam2"/>
        <w:numPr>
          <w:ilvl w:val="0"/>
          <w:numId w:val="0"/>
        </w:numPr>
        <w:ind w:left="1077"/>
        <w:rPr>
          <w:rStyle w:val="Hypertextovodkaz"/>
          <w:color w:val="auto"/>
          <w:u w:val="none"/>
        </w:rPr>
      </w:pPr>
    </w:p>
    <w:p w14:paraId="2E0C3431" w14:textId="77777777" w:rsidR="008918AC" w:rsidRPr="00662F15" w:rsidRDefault="008918AC" w:rsidP="002E7BD2">
      <w:pPr>
        <w:pStyle w:val="slovanseznam"/>
        <w:spacing w:before="120" w:after="120"/>
        <w:rPr>
          <w:rFonts w:ascii="Verdana" w:eastAsia="Verdana" w:hAnsi="Verdana" w:cs="Times New Roman"/>
          <w:b/>
          <w:noProof/>
          <w:sz w:val="24"/>
          <w:szCs w:val="24"/>
        </w:rPr>
      </w:pPr>
      <w:r w:rsidRPr="00662F15">
        <w:rPr>
          <w:rFonts w:ascii="Verdana" w:eastAsia="Verdana" w:hAnsi="Verdana" w:cs="Times New Roman"/>
          <w:b/>
          <w:noProof/>
          <w:sz w:val="24"/>
          <w:szCs w:val="24"/>
        </w:rPr>
        <w:t>Záruka za dílo</w:t>
      </w:r>
    </w:p>
    <w:p w14:paraId="253B04C8" w14:textId="79A95225" w:rsidR="008918AC" w:rsidRDefault="008918AC" w:rsidP="00D43DD4">
      <w:pPr>
        <w:pStyle w:val="slovanseznam2"/>
        <w:rPr>
          <w:rFonts w:ascii="Verdana" w:eastAsia="Verdana" w:hAnsi="Verdana" w:cs="Times New Roman"/>
          <w:noProof/>
        </w:rPr>
      </w:pPr>
      <w:r w:rsidRPr="00110ED7">
        <w:rPr>
          <w:rFonts w:ascii="Verdana" w:eastAsia="Verdana" w:hAnsi="Verdana" w:cs="Times New Roman"/>
          <w:noProof/>
        </w:rPr>
        <w:t xml:space="preserve">Zhotovitel na provedené dílo poskytne záruku na jakost </w:t>
      </w:r>
      <w:r w:rsidR="00125DA7" w:rsidRPr="00125DA7">
        <w:rPr>
          <w:rFonts w:ascii="Verdana" w:eastAsia="Verdana" w:hAnsi="Verdana" w:cs="Times New Roman"/>
          <w:noProof/>
        </w:rPr>
        <w:t>v záručních dobách stanovených v Technických kvalitativních podmínkách staveb státních drah, jejíž počátek je dnem oboustranného podpisu závěrečného protokolu o předání a převzetí díla dle čl. 4.</w:t>
      </w:r>
    </w:p>
    <w:p w14:paraId="6FC145C2" w14:textId="77777777" w:rsidR="00570936" w:rsidRPr="00110ED7" w:rsidRDefault="00570936" w:rsidP="00570936">
      <w:pPr>
        <w:ind w:left="1077"/>
        <w:rPr>
          <w:rFonts w:ascii="Verdana" w:eastAsia="Verdana" w:hAnsi="Verdana" w:cs="Times New Roman"/>
          <w:noProof/>
        </w:rPr>
      </w:pPr>
    </w:p>
    <w:p w14:paraId="1DAB8D3E" w14:textId="77777777" w:rsidR="008918AC" w:rsidRPr="00662F15" w:rsidRDefault="008918AC" w:rsidP="002E7BD2">
      <w:pPr>
        <w:pStyle w:val="slovanseznam"/>
        <w:spacing w:after="120"/>
        <w:rPr>
          <w:rFonts w:ascii="Verdana" w:eastAsia="Verdana" w:hAnsi="Verdana" w:cs="Times New Roman"/>
          <w:b/>
          <w:noProof/>
          <w:sz w:val="24"/>
          <w:szCs w:val="24"/>
        </w:rPr>
      </w:pPr>
      <w:r w:rsidRPr="00662F15">
        <w:rPr>
          <w:rFonts w:ascii="Verdana" w:eastAsia="Verdana" w:hAnsi="Verdana" w:cs="Times New Roman"/>
          <w:b/>
          <w:noProof/>
          <w:sz w:val="24"/>
          <w:szCs w:val="24"/>
        </w:rPr>
        <w:t>Platební podmínky</w:t>
      </w:r>
    </w:p>
    <w:p w14:paraId="59564A2E" w14:textId="3226CE5A" w:rsidR="002A290D" w:rsidRDefault="002A290D" w:rsidP="00D43DD4">
      <w:pPr>
        <w:pStyle w:val="slovanseznam2"/>
        <w:rPr>
          <w:rFonts w:ascii="Verdana" w:eastAsia="Verdana" w:hAnsi="Verdana" w:cs="Times New Roman"/>
          <w:noProof/>
        </w:rPr>
      </w:pPr>
      <w:r>
        <w:rPr>
          <w:rFonts w:ascii="Verdana" w:eastAsia="Verdana" w:hAnsi="Verdana" w:cs="Times New Roman"/>
          <w:noProof/>
        </w:rPr>
        <w:t>Fakturace bude probíhat na základě zhotovitelem vy</w:t>
      </w:r>
      <w:r w:rsidR="00C35B61">
        <w:rPr>
          <w:rFonts w:ascii="Verdana" w:eastAsia="Verdana" w:hAnsi="Verdana" w:cs="Times New Roman"/>
          <w:noProof/>
        </w:rPr>
        <w:t>s</w:t>
      </w:r>
      <w:r>
        <w:rPr>
          <w:rFonts w:ascii="Verdana" w:eastAsia="Verdana" w:hAnsi="Verdana" w:cs="Times New Roman"/>
          <w:noProof/>
        </w:rPr>
        <w:t>taveného daňového</w:t>
      </w:r>
      <w:r w:rsidR="00197930">
        <w:rPr>
          <w:rFonts w:ascii="Verdana" w:eastAsia="Verdana" w:hAnsi="Verdana" w:cs="Times New Roman"/>
          <w:noProof/>
        </w:rPr>
        <w:t xml:space="preserve"> dokladu</w:t>
      </w:r>
      <w:r>
        <w:rPr>
          <w:rFonts w:ascii="Verdana" w:eastAsia="Verdana" w:hAnsi="Verdana" w:cs="Times New Roman"/>
          <w:noProof/>
        </w:rPr>
        <w:t xml:space="preserve"> (faktura s náležitostí daňového dokladu), která bude vystavena po provedení a předání díla. Faktura bude vystavena do 15 dní od předání díla a doručena na </w:t>
      </w:r>
      <w:r w:rsidR="007F37B1">
        <w:rPr>
          <w:rFonts w:ascii="Verdana" w:eastAsia="Verdana" w:hAnsi="Verdana" w:cs="Times New Roman"/>
          <w:noProof/>
        </w:rPr>
        <w:t xml:space="preserve">fakturační </w:t>
      </w:r>
      <w:r>
        <w:rPr>
          <w:rFonts w:ascii="Verdana" w:eastAsia="Verdana" w:hAnsi="Verdana" w:cs="Times New Roman"/>
          <w:noProof/>
        </w:rPr>
        <w:t xml:space="preserve">adresu objednatele. </w:t>
      </w:r>
      <w:r w:rsidRPr="00110ED7">
        <w:rPr>
          <w:rFonts w:ascii="Verdana" w:eastAsia="Verdana" w:hAnsi="Verdana" w:cs="Times New Roman"/>
          <w:noProof/>
        </w:rPr>
        <w:t>Součástí faktur</w:t>
      </w:r>
      <w:r>
        <w:rPr>
          <w:rFonts w:ascii="Verdana" w:eastAsia="Verdana" w:hAnsi="Verdana" w:cs="Times New Roman"/>
          <w:noProof/>
        </w:rPr>
        <w:t>y</w:t>
      </w:r>
      <w:r w:rsidRPr="00110ED7">
        <w:rPr>
          <w:rFonts w:ascii="Verdana" w:eastAsia="Verdana" w:hAnsi="Verdana" w:cs="Times New Roman"/>
          <w:noProof/>
        </w:rPr>
        <w:t xml:space="preserve"> b</w:t>
      </w:r>
      <w:r w:rsidR="002E7BD2">
        <w:rPr>
          <w:rFonts w:ascii="Verdana" w:eastAsia="Verdana" w:hAnsi="Verdana" w:cs="Times New Roman"/>
          <w:noProof/>
        </w:rPr>
        <w:t xml:space="preserve">ude příloha soupisu provedených </w:t>
      </w:r>
      <w:r w:rsidRPr="00110ED7">
        <w:rPr>
          <w:rFonts w:ascii="Verdana" w:eastAsia="Verdana" w:hAnsi="Verdana" w:cs="Times New Roman"/>
          <w:noProof/>
        </w:rPr>
        <w:t>pr</w:t>
      </w:r>
      <w:r w:rsidR="00197930">
        <w:rPr>
          <w:rFonts w:ascii="Verdana" w:eastAsia="Verdana" w:hAnsi="Verdana" w:cs="Times New Roman"/>
          <w:noProof/>
        </w:rPr>
        <w:t>ací.</w:t>
      </w:r>
    </w:p>
    <w:p w14:paraId="15C732C2" w14:textId="77777777" w:rsidR="002E7BD2" w:rsidRPr="00110ED7" w:rsidRDefault="002E7BD2" w:rsidP="002E7BD2">
      <w:pPr>
        <w:pStyle w:val="slovanseznam2"/>
        <w:numPr>
          <w:ilvl w:val="0"/>
          <w:numId w:val="0"/>
        </w:numPr>
        <w:ind w:left="1077"/>
        <w:rPr>
          <w:rFonts w:ascii="Verdana" w:eastAsia="Verdana" w:hAnsi="Verdana" w:cs="Times New Roman"/>
          <w:noProof/>
        </w:rPr>
      </w:pPr>
    </w:p>
    <w:p w14:paraId="5E68AB90" w14:textId="405CA264" w:rsidR="002A290D" w:rsidRDefault="002A290D" w:rsidP="00D43DD4">
      <w:pPr>
        <w:pStyle w:val="slovanseznam2"/>
        <w:rPr>
          <w:rFonts w:ascii="Verdana" w:eastAsia="Verdana" w:hAnsi="Verdana" w:cs="Times New Roman"/>
          <w:noProof/>
        </w:rPr>
      </w:pPr>
      <w:r w:rsidRPr="008442BC">
        <w:rPr>
          <w:rFonts w:ascii="Verdana" w:eastAsia="Verdana" w:hAnsi="Verdana" w:cs="Times New Roman"/>
          <w:noProof/>
        </w:rPr>
        <w:t>K ceně za provedené dílo bude v daňovém dokladu připočtena příslušná DPH platná v den zdanitelného plnění. Při prov</w:t>
      </w:r>
      <w:r>
        <w:rPr>
          <w:rFonts w:ascii="Verdana" w:eastAsia="Verdana" w:hAnsi="Verdana" w:cs="Times New Roman"/>
          <w:noProof/>
        </w:rPr>
        <w:t>ede</w:t>
      </w:r>
      <w:r w:rsidRPr="008442BC">
        <w:rPr>
          <w:rFonts w:ascii="Verdana" w:eastAsia="Verdana" w:hAnsi="Verdana" w:cs="Times New Roman"/>
          <w:noProof/>
        </w:rPr>
        <w:t>ní tohoto díla, na které se nevztahuje daňová povinnost dle §</w:t>
      </w:r>
      <w:r w:rsidR="00AC3138">
        <w:rPr>
          <w:rFonts w:ascii="Verdana" w:eastAsia="Verdana" w:hAnsi="Verdana" w:cs="Times New Roman"/>
          <w:noProof/>
        </w:rPr>
        <w:t xml:space="preserve"> </w:t>
      </w:r>
      <w:r w:rsidRPr="008442BC">
        <w:rPr>
          <w:rFonts w:ascii="Verdana" w:eastAsia="Verdana" w:hAnsi="Verdana" w:cs="Times New Roman"/>
          <w:noProof/>
        </w:rPr>
        <w:t>92a zákona č.</w:t>
      </w:r>
      <w:r w:rsidR="00AC3138">
        <w:rPr>
          <w:rFonts w:ascii="Verdana" w:eastAsia="Verdana" w:hAnsi="Verdana" w:cs="Times New Roman"/>
          <w:noProof/>
        </w:rPr>
        <w:t xml:space="preserve"> </w:t>
      </w:r>
      <w:r w:rsidRPr="008442BC">
        <w:rPr>
          <w:rFonts w:ascii="Verdana" w:eastAsia="Verdana" w:hAnsi="Verdana" w:cs="Times New Roman"/>
          <w:noProof/>
        </w:rPr>
        <w:t>235/2004 Sb. na objednatele, provede objednatel úhradu smluvní ceny na základě daňov</w:t>
      </w:r>
      <w:r>
        <w:rPr>
          <w:rFonts w:ascii="Verdana" w:eastAsia="Verdana" w:hAnsi="Verdana" w:cs="Times New Roman"/>
          <w:noProof/>
        </w:rPr>
        <w:t>ého</w:t>
      </w:r>
      <w:r w:rsidRPr="008442BC">
        <w:rPr>
          <w:rFonts w:ascii="Verdana" w:eastAsia="Verdana" w:hAnsi="Verdana" w:cs="Times New Roman"/>
          <w:noProof/>
        </w:rPr>
        <w:t xml:space="preserve"> doklad</w:t>
      </w:r>
      <w:r>
        <w:rPr>
          <w:rFonts w:ascii="Verdana" w:eastAsia="Verdana" w:hAnsi="Verdana" w:cs="Times New Roman"/>
          <w:noProof/>
        </w:rPr>
        <w:t>u</w:t>
      </w:r>
      <w:r w:rsidRPr="008442BC">
        <w:rPr>
          <w:rFonts w:ascii="Verdana" w:eastAsia="Verdana" w:hAnsi="Verdana" w:cs="Times New Roman"/>
          <w:noProof/>
        </w:rPr>
        <w:t xml:space="preserve"> – faktur</w:t>
      </w:r>
      <w:r>
        <w:rPr>
          <w:rFonts w:ascii="Verdana" w:eastAsia="Verdana" w:hAnsi="Verdana" w:cs="Times New Roman"/>
          <w:noProof/>
        </w:rPr>
        <w:t>y</w:t>
      </w:r>
      <w:r w:rsidRPr="008442BC">
        <w:rPr>
          <w:rFonts w:ascii="Verdana" w:eastAsia="Verdana" w:hAnsi="Verdana" w:cs="Times New Roman"/>
          <w:noProof/>
        </w:rPr>
        <w:t>, vystaven</w:t>
      </w:r>
      <w:r>
        <w:rPr>
          <w:rFonts w:ascii="Verdana" w:eastAsia="Verdana" w:hAnsi="Verdana" w:cs="Times New Roman"/>
          <w:noProof/>
        </w:rPr>
        <w:t>é</w:t>
      </w:r>
      <w:r w:rsidRPr="008442BC">
        <w:rPr>
          <w:rFonts w:ascii="Verdana" w:eastAsia="Verdana" w:hAnsi="Verdana" w:cs="Times New Roman"/>
          <w:noProof/>
        </w:rPr>
        <w:t xml:space="preserve"> dle §</w:t>
      </w:r>
      <w:r w:rsidR="00AC3138">
        <w:rPr>
          <w:rFonts w:ascii="Verdana" w:eastAsia="Verdana" w:hAnsi="Verdana" w:cs="Times New Roman"/>
          <w:noProof/>
        </w:rPr>
        <w:t xml:space="preserve"> </w:t>
      </w:r>
      <w:r w:rsidRPr="008442BC">
        <w:rPr>
          <w:rFonts w:ascii="Verdana" w:eastAsia="Verdana" w:hAnsi="Verdana" w:cs="Times New Roman"/>
          <w:noProof/>
        </w:rPr>
        <w:t xml:space="preserve">29 zákona č. 235/2004Sb. Bankovní účet zhotovitele bude ve zveřejněné databázi </w:t>
      </w:r>
      <w:r w:rsidR="002E7BD2">
        <w:rPr>
          <w:rFonts w:ascii="Verdana" w:eastAsia="Verdana" w:hAnsi="Verdana" w:cs="Times New Roman"/>
          <w:noProof/>
        </w:rPr>
        <w:t>s</w:t>
      </w:r>
      <w:r w:rsidRPr="008442BC">
        <w:rPr>
          <w:rFonts w:ascii="Verdana" w:eastAsia="Verdana" w:hAnsi="Verdana" w:cs="Times New Roman"/>
          <w:noProof/>
        </w:rPr>
        <w:t>právců daně.</w:t>
      </w:r>
    </w:p>
    <w:p w14:paraId="3CCEB3FD" w14:textId="2DC6E788" w:rsidR="002E7BD2" w:rsidRPr="008442BC" w:rsidRDefault="002E7BD2" w:rsidP="002E7BD2">
      <w:pPr>
        <w:pStyle w:val="slovanseznam2"/>
        <w:numPr>
          <w:ilvl w:val="0"/>
          <w:numId w:val="0"/>
        </w:numPr>
        <w:rPr>
          <w:rFonts w:ascii="Verdana" w:eastAsia="Verdana" w:hAnsi="Verdana" w:cs="Times New Roman"/>
          <w:noProof/>
        </w:rPr>
      </w:pPr>
    </w:p>
    <w:p w14:paraId="708A9FE2" w14:textId="3ADF7007" w:rsidR="002A290D" w:rsidRDefault="002A290D" w:rsidP="00D43DD4">
      <w:pPr>
        <w:pStyle w:val="slovanseznam2"/>
        <w:rPr>
          <w:rFonts w:ascii="Verdana" w:eastAsia="Verdana" w:hAnsi="Verdana" w:cs="Times New Roman"/>
          <w:noProof/>
        </w:rPr>
      </w:pPr>
      <w:r w:rsidRPr="00110ED7">
        <w:rPr>
          <w:rFonts w:ascii="Verdana" w:eastAsia="Verdana" w:hAnsi="Verdana" w:cs="Times New Roman"/>
          <w:noProof/>
        </w:rPr>
        <w:t>Smluvní strany se dohodly, že stane-li se zhotovitel nespolehlivým plátcem daně dle § 106a zákona</w:t>
      </w:r>
      <w:r>
        <w:rPr>
          <w:rFonts w:ascii="Verdana" w:eastAsia="Verdana" w:hAnsi="Verdana" w:cs="Times New Roman"/>
          <w:noProof/>
        </w:rPr>
        <w:t xml:space="preserve"> </w:t>
      </w:r>
      <w:r w:rsidRPr="00110ED7">
        <w:rPr>
          <w:rFonts w:ascii="Verdana" w:eastAsia="Verdana" w:hAnsi="Verdana" w:cs="Times New Roman"/>
          <w:noProof/>
        </w:rPr>
        <w:t xml:space="preserve">č. 235/2004Sb. v platném znění nebo daňový doklad zhotovitele bude obsahovat číslo bankovního účtu, na který má být plněno, aniž by bylo uvedeno ve veřejném registru spolehlivých účtů, je objednatel oprávněn z finančního plnění uhradit daň z přidané hodnoty přímo místně a věcně </w:t>
      </w:r>
      <w:r w:rsidR="002E7BD2">
        <w:rPr>
          <w:rFonts w:ascii="Verdana" w:eastAsia="Verdana" w:hAnsi="Verdana" w:cs="Times New Roman"/>
          <w:noProof/>
        </w:rPr>
        <w:t>p</w:t>
      </w:r>
      <w:r w:rsidRPr="00110ED7">
        <w:rPr>
          <w:rFonts w:ascii="Verdana" w:eastAsia="Verdana" w:hAnsi="Verdana" w:cs="Times New Roman"/>
          <w:noProof/>
        </w:rPr>
        <w:t>říslušnému správci daně zhotovitele.</w:t>
      </w:r>
    </w:p>
    <w:p w14:paraId="28D9836D" w14:textId="6D59A8D0" w:rsidR="002E7BD2" w:rsidRPr="00110ED7" w:rsidRDefault="002E7BD2" w:rsidP="002E7BD2">
      <w:pPr>
        <w:pStyle w:val="slovanseznam2"/>
        <w:numPr>
          <w:ilvl w:val="0"/>
          <w:numId w:val="0"/>
        </w:numPr>
        <w:rPr>
          <w:rFonts w:ascii="Verdana" w:eastAsia="Verdana" w:hAnsi="Verdana" w:cs="Times New Roman"/>
          <w:noProof/>
        </w:rPr>
      </w:pPr>
    </w:p>
    <w:p w14:paraId="11248283" w14:textId="26E2871C" w:rsidR="002A290D" w:rsidRDefault="002A290D" w:rsidP="00D43DD4">
      <w:pPr>
        <w:pStyle w:val="slovanseznam2"/>
        <w:rPr>
          <w:rFonts w:ascii="Verdana" w:eastAsia="Verdana" w:hAnsi="Verdana" w:cs="Times New Roman"/>
          <w:noProof/>
        </w:rPr>
      </w:pPr>
      <w:r w:rsidRPr="00110ED7">
        <w:rPr>
          <w:rFonts w:ascii="Verdana" w:eastAsia="Verdana" w:hAnsi="Verdana" w:cs="Times New Roman"/>
          <w:noProof/>
        </w:rPr>
        <w:t xml:space="preserve">Nedílnou součástí faktury jsou, kromě soupisu provedených prací, </w:t>
      </w:r>
      <w:r>
        <w:rPr>
          <w:rFonts w:ascii="Verdana" w:eastAsia="Verdana" w:hAnsi="Verdana" w:cs="Times New Roman"/>
          <w:noProof/>
        </w:rPr>
        <w:t xml:space="preserve">případného </w:t>
      </w:r>
      <w:r w:rsidRPr="00110ED7">
        <w:rPr>
          <w:rFonts w:ascii="Verdana" w:eastAsia="Verdana" w:hAnsi="Verdana" w:cs="Times New Roman"/>
          <w:noProof/>
        </w:rPr>
        <w:t>zjišťovacího protokolu</w:t>
      </w:r>
      <w:r>
        <w:rPr>
          <w:rFonts w:ascii="Verdana" w:eastAsia="Verdana" w:hAnsi="Verdana" w:cs="Times New Roman"/>
          <w:noProof/>
        </w:rPr>
        <w:t xml:space="preserve"> </w:t>
      </w:r>
      <w:r w:rsidRPr="00110ED7">
        <w:rPr>
          <w:rFonts w:ascii="Verdana" w:eastAsia="Verdana" w:hAnsi="Verdana" w:cs="Times New Roman"/>
          <w:noProof/>
        </w:rPr>
        <w:t>a předávacího protokolu o předání a převzetí i další předem odsouhlasené tiskopisy. Na</w:t>
      </w:r>
      <w:r>
        <w:rPr>
          <w:rFonts w:ascii="Verdana" w:eastAsia="Verdana" w:hAnsi="Verdana" w:cs="Times New Roman"/>
          <w:noProof/>
        </w:rPr>
        <w:t xml:space="preserve"> </w:t>
      </w:r>
      <w:r w:rsidRPr="00110ED7">
        <w:rPr>
          <w:rFonts w:ascii="Verdana" w:eastAsia="Verdana" w:hAnsi="Verdana" w:cs="Times New Roman"/>
          <w:noProof/>
        </w:rPr>
        <w:t>faktuře musí být uvedeno číslo smlouvy objednatele a případně číslo příslušného smluvního dodatku. Faktura musí obsahovat údaje běžné pro tento druh dokladů (podle ust. § 29 zák. č. 235/2004 Sb., o dani z přidané hodnoty, v platném znění, náležitosti účetního dokladu podle ust. § 11, odst. 1 zákona</w:t>
      </w:r>
      <w:r>
        <w:rPr>
          <w:rFonts w:ascii="Verdana" w:eastAsia="Verdana" w:hAnsi="Verdana" w:cs="Times New Roman"/>
          <w:noProof/>
        </w:rPr>
        <w:t xml:space="preserve"> </w:t>
      </w:r>
      <w:r w:rsidRPr="00110ED7">
        <w:rPr>
          <w:rFonts w:ascii="Verdana" w:eastAsia="Verdana" w:hAnsi="Verdana" w:cs="Times New Roman"/>
          <w:noProof/>
        </w:rPr>
        <w:t xml:space="preserve">č. 563/1991 Sb., o  účetnictví, v platném znění a ustanovení § 435 zákona č. 89/2012 Sb., občanského zákoníku. V případě, že faktura nebude mít všechny náležitosti uvedené v této smlouvě, je oprávněn objednatel ji vrátit zhotoviteli a </w:t>
      </w:r>
      <w:r w:rsidRPr="00110ED7">
        <w:rPr>
          <w:rFonts w:ascii="Verdana" w:eastAsia="Verdana" w:hAnsi="Verdana" w:cs="Times New Roman"/>
          <w:noProof/>
        </w:rPr>
        <w:lastRenderedPageBreak/>
        <w:t xml:space="preserve">nevzniká prodlení s placením. Zhotovitel je povinen v takovém případě vystavit neprodleně novou fakturu a doručit ji na korespondenční adresu objednatele. Oprávněným vrácením faktury přestává běžet lhůta splatnosti a celá lhůta začíná </w:t>
      </w:r>
      <w:r w:rsidR="002E7BD2">
        <w:rPr>
          <w:rFonts w:ascii="Verdana" w:eastAsia="Verdana" w:hAnsi="Verdana" w:cs="Times New Roman"/>
          <w:noProof/>
        </w:rPr>
        <w:t>z</w:t>
      </w:r>
      <w:r w:rsidRPr="00110ED7">
        <w:rPr>
          <w:rFonts w:ascii="Verdana" w:eastAsia="Verdana" w:hAnsi="Verdana" w:cs="Times New Roman"/>
          <w:noProof/>
        </w:rPr>
        <w:t>novu ode dne doručení nové faktury.</w:t>
      </w:r>
    </w:p>
    <w:p w14:paraId="5B660567" w14:textId="744EF1AF" w:rsidR="002E7BD2" w:rsidRPr="00110ED7" w:rsidRDefault="002E7BD2" w:rsidP="002E7BD2">
      <w:pPr>
        <w:pStyle w:val="slovanseznam2"/>
        <w:numPr>
          <w:ilvl w:val="0"/>
          <w:numId w:val="0"/>
        </w:numPr>
        <w:rPr>
          <w:rFonts w:ascii="Verdana" w:eastAsia="Verdana" w:hAnsi="Verdana" w:cs="Times New Roman"/>
          <w:noProof/>
        </w:rPr>
      </w:pPr>
    </w:p>
    <w:p w14:paraId="40AF9429" w14:textId="3F1ECA4E" w:rsidR="002A290D" w:rsidRDefault="002A290D" w:rsidP="00D43DD4">
      <w:pPr>
        <w:pStyle w:val="slovanseznam2"/>
        <w:rPr>
          <w:rFonts w:ascii="Verdana" w:eastAsia="Verdana" w:hAnsi="Verdana" w:cs="Times New Roman"/>
          <w:noProof/>
        </w:rPr>
      </w:pPr>
      <w:r w:rsidRPr="00ED3514">
        <w:rPr>
          <w:rFonts w:ascii="Verdana" w:eastAsia="Verdana" w:hAnsi="Verdana" w:cs="Times New Roman"/>
          <w:noProof/>
        </w:rPr>
        <w:t xml:space="preserve">Splatnost faktury je 30 dnů po doručení faktury. Den úhrady je vždy dnem odepsání předmětné částky z účtu objednatele. V případě prodlení s termínem úhrady faktury může zhotovitel požadovat po objednateli uhrazení úroku z prodlení v zákonné výši za každý den prodlení. Úrok z prodlení se neplatí po dobu, po </w:t>
      </w:r>
      <w:r w:rsidR="002E7BD2">
        <w:rPr>
          <w:rFonts w:ascii="Verdana" w:eastAsia="Verdana" w:hAnsi="Verdana" w:cs="Times New Roman"/>
          <w:noProof/>
        </w:rPr>
        <w:t>k</w:t>
      </w:r>
      <w:r w:rsidRPr="00ED3514">
        <w:rPr>
          <w:rFonts w:ascii="Verdana" w:eastAsia="Verdana" w:hAnsi="Verdana" w:cs="Times New Roman"/>
          <w:noProof/>
        </w:rPr>
        <w:t>terou bylo zdržení provedené platby způsobeno peněžním ústavem.</w:t>
      </w:r>
    </w:p>
    <w:p w14:paraId="1B43D7CC" w14:textId="4958155F" w:rsidR="002E7BD2" w:rsidRPr="00ED3514" w:rsidRDefault="002E7BD2" w:rsidP="002E7BD2">
      <w:pPr>
        <w:pStyle w:val="slovanseznam2"/>
        <w:numPr>
          <w:ilvl w:val="0"/>
          <w:numId w:val="0"/>
        </w:numPr>
        <w:rPr>
          <w:rFonts w:ascii="Verdana" w:eastAsia="Verdana" w:hAnsi="Verdana" w:cs="Times New Roman"/>
          <w:noProof/>
        </w:rPr>
      </w:pPr>
    </w:p>
    <w:p w14:paraId="2AD3C80E" w14:textId="6929C4B3" w:rsidR="008918AC" w:rsidRDefault="008918AC" w:rsidP="00D43DD4">
      <w:pPr>
        <w:pStyle w:val="slovanseznam2"/>
        <w:rPr>
          <w:rFonts w:ascii="Verdana" w:eastAsia="Verdana" w:hAnsi="Verdana" w:cs="Times New Roman"/>
          <w:noProof/>
        </w:rPr>
      </w:pPr>
      <w:r w:rsidRPr="00ED3514">
        <w:rPr>
          <w:rFonts w:ascii="Verdana" w:eastAsia="Verdana" w:hAnsi="Verdana" w:cs="Times New Roman"/>
          <w:noProof/>
        </w:rPr>
        <w:t xml:space="preserve">Pokud na díle jsou při předání a převzetí drobné vady nebránící provozu, je nutné termíny pro jejich odstranění uvést do předávacího protokolu o předání a převzetí </w:t>
      </w:r>
      <w:r w:rsidR="002E7BD2">
        <w:rPr>
          <w:rFonts w:ascii="Verdana" w:eastAsia="Verdana" w:hAnsi="Verdana" w:cs="Times New Roman"/>
          <w:noProof/>
        </w:rPr>
        <w:t>d</w:t>
      </w:r>
      <w:r w:rsidRPr="00ED3514">
        <w:rPr>
          <w:rFonts w:ascii="Verdana" w:eastAsia="Verdana" w:hAnsi="Verdana" w:cs="Times New Roman"/>
          <w:noProof/>
        </w:rPr>
        <w:t>íla a určit termín odstranění vady zhotovitelem.</w:t>
      </w:r>
    </w:p>
    <w:p w14:paraId="026BE9DD" w14:textId="167ED10B" w:rsidR="002E7BD2" w:rsidRPr="00ED3514" w:rsidRDefault="002E7BD2" w:rsidP="002E7BD2">
      <w:pPr>
        <w:pStyle w:val="slovanseznam2"/>
        <w:numPr>
          <w:ilvl w:val="0"/>
          <w:numId w:val="0"/>
        </w:numPr>
        <w:rPr>
          <w:rFonts w:ascii="Verdana" w:eastAsia="Verdana" w:hAnsi="Verdana" w:cs="Times New Roman"/>
          <w:noProof/>
        </w:rPr>
      </w:pPr>
    </w:p>
    <w:p w14:paraId="19AE8ECA" w14:textId="5AD4243D" w:rsidR="008918AC" w:rsidRPr="00ED3514" w:rsidRDefault="008918AC" w:rsidP="00D43DD4">
      <w:pPr>
        <w:pStyle w:val="slovanseznam2"/>
        <w:rPr>
          <w:rFonts w:ascii="Verdana" w:eastAsia="Verdana" w:hAnsi="Verdana" w:cs="Times New Roman"/>
          <w:noProof/>
        </w:rPr>
      </w:pPr>
      <w:r w:rsidRPr="00ED3514">
        <w:rPr>
          <w:rFonts w:ascii="Verdana" w:eastAsia="Verdana" w:hAnsi="Verdana" w:cs="Times New Roman"/>
          <w:noProof/>
        </w:rPr>
        <w:t>Vícepráce (méněpráce) budou fakturovány zásadně samostatně po jejich dokončení a odsouhlasení objednatelem, a to na základě sc</w:t>
      </w:r>
      <w:r w:rsidR="002E7BD2">
        <w:rPr>
          <w:rFonts w:ascii="Verdana" w:eastAsia="Verdana" w:hAnsi="Verdana" w:cs="Times New Roman"/>
          <w:noProof/>
        </w:rPr>
        <w:t xml:space="preserve">hváleného návrhu objednatelem a </w:t>
      </w:r>
      <w:r w:rsidRPr="00ED3514">
        <w:rPr>
          <w:rFonts w:ascii="Verdana" w:eastAsia="Verdana" w:hAnsi="Verdana" w:cs="Times New Roman"/>
          <w:noProof/>
        </w:rPr>
        <w:t>po uzavření dodatku k této smlouvě o dílo.</w:t>
      </w:r>
    </w:p>
    <w:p w14:paraId="58A89CB8" w14:textId="77777777" w:rsidR="008918AC" w:rsidRPr="00ED3514" w:rsidRDefault="008918AC" w:rsidP="00D43DD4">
      <w:pPr>
        <w:pStyle w:val="slovanseznam2"/>
        <w:rPr>
          <w:rFonts w:ascii="Verdana" w:eastAsia="Verdana" w:hAnsi="Verdana" w:cs="Times New Roman"/>
          <w:noProof/>
        </w:rPr>
      </w:pPr>
      <w:r w:rsidRPr="00ED3514">
        <w:rPr>
          <w:rFonts w:ascii="Verdana" w:eastAsia="Verdana" w:hAnsi="Verdana" w:cs="Times New Roman"/>
          <w:noProof/>
        </w:rPr>
        <w:t>Na daňových dokladech je nutno uvádět jako objednatele:</w:t>
      </w:r>
    </w:p>
    <w:p w14:paraId="579127AB" w14:textId="77777777" w:rsidR="008918AC" w:rsidRPr="00ED3514" w:rsidRDefault="008918AC" w:rsidP="008918AC">
      <w:pPr>
        <w:pStyle w:val="Odstavecseseznamem"/>
        <w:tabs>
          <w:tab w:val="left" w:pos="709"/>
        </w:tabs>
        <w:rPr>
          <w:b/>
        </w:rPr>
      </w:pPr>
      <w:r w:rsidRPr="00ED3514">
        <w:rPr>
          <w:b/>
        </w:rPr>
        <w:t xml:space="preserve">Správa </w:t>
      </w:r>
      <w:r>
        <w:rPr>
          <w:b/>
        </w:rPr>
        <w:t xml:space="preserve">železnic, </w:t>
      </w:r>
      <w:r w:rsidRPr="00ED3514">
        <w:rPr>
          <w:b/>
        </w:rPr>
        <w:t>státní organizace</w:t>
      </w:r>
    </w:p>
    <w:p w14:paraId="76ABA961" w14:textId="77777777" w:rsidR="008918AC" w:rsidRPr="000B39E3" w:rsidRDefault="008918AC" w:rsidP="008918AC">
      <w:pPr>
        <w:pStyle w:val="Odstavecseseznamem"/>
        <w:tabs>
          <w:tab w:val="left" w:pos="709"/>
        </w:tabs>
        <w:spacing w:after="0"/>
      </w:pPr>
      <w:r w:rsidRPr="000B39E3">
        <w:t>se sídlem: Praha 1 - Nové Město, Dlážděná 1003/7, PSČ 110 00</w:t>
      </w:r>
    </w:p>
    <w:p w14:paraId="328DDB69" w14:textId="77777777" w:rsidR="008918AC" w:rsidRPr="000B39E3" w:rsidRDefault="008918AC" w:rsidP="008918AC">
      <w:pPr>
        <w:pStyle w:val="Zkladntext21"/>
        <w:tabs>
          <w:tab w:val="left" w:pos="709"/>
        </w:tabs>
        <w:spacing w:after="240"/>
        <w:ind w:left="720"/>
        <w:rPr>
          <w:rFonts w:asciiTheme="minorHAnsi" w:hAnsiTheme="minorHAnsi"/>
          <w:bCs/>
          <w:color w:val="auto"/>
          <w:sz w:val="18"/>
          <w:szCs w:val="18"/>
        </w:rPr>
      </w:pPr>
      <w:r w:rsidRPr="000B39E3">
        <w:rPr>
          <w:rFonts w:asciiTheme="minorHAnsi" w:hAnsiTheme="minorHAnsi"/>
          <w:bCs/>
          <w:color w:val="auto"/>
          <w:sz w:val="18"/>
          <w:szCs w:val="18"/>
        </w:rPr>
        <w:t xml:space="preserve">IČ: 709 94 234, DIČ: CZ70994234    </w:t>
      </w:r>
    </w:p>
    <w:p w14:paraId="789E1882" w14:textId="77777777" w:rsidR="00FB2AE1" w:rsidRPr="008413EF" w:rsidRDefault="00FB2AE1" w:rsidP="00FB2AE1">
      <w:pPr>
        <w:overflowPunct w:val="0"/>
        <w:autoSpaceDE w:val="0"/>
        <w:autoSpaceDN w:val="0"/>
        <w:adjustRightInd w:val="0"/>
        <w:spacing w:before="240" w:after="0" w:line="240" w:lineRule="auto"/>
        <w:ind w:left="792"/>
        <w:textAlignment w:val="baseline"/>
        <w:rPr>
          <w:rFonts w:ascii="Verdana" w:hAnsi="Verdana"/>
          <w:bCs/>
          <w:u w:val="single"/>
        </w:rPr>
      </w:pPr>
      <w:r w:rsidRPr="008413EF">
        <w:rPr>
          <w:rFonts w:ascii="Verdana" w:hAnsi="Verdana"/>
          <w:bCs/>
          <w:u w:val="single"/>
        </w:rPr>
        <w:t xml:space="preserve">Adresa </w:t>
      </w:r>
      <w:r>
        <w:rPr>
          <w:rFonts w:ascii="Verdana" w:hAnsi="Verdana"/>
          <w:bCs/>
          <w:u w:val="single"/>
        </w:rPr>
        <w:t>pro doručování</w:t>
      </w:r>
      <w:r w:rsidRPr="008413EF">
        <w:rPr>
          <w:rFonts w:ascii="Verdana" w:hAnsi="Verdana"/>
          <w:bCs/>
          <w:u w:val="single"/>
        </w:rPr>
        <w:t xml:space="preserve"> faktur:</w:t>
      </w:r>
    </w:p>
    <w:p w14:paraId="641F3467"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
          <w:bCs/>
        </w:rPr>
      </w:pPr>
      <w:r w:rsidRPr="008413EF">
        <w:rPr>
          <w:rFonts w:ascii="Verdana" w:hAnsi="Verdana"/>
          <w:b/>
          <w:bCs/>
        </w:rPr>
        <w:t>Správa železnic, státní organizace</w:t>
      </w:r>
    </w:p>
    <w:p w14:paraId="1C2A32F4"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Centrální finanční účtárna Čechy</w:t>
      </w:r>
    </w:p>
    <w:p w14:paraId="19F184D3" w14:textId="77777777" w:rsidR="00FB2AE1" w:rsidRPr="008413EF"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Náměstí Jana </w:t>
      </w:r>
      <w:proofErr w:type="spellStart"/>
      <w:r>
        <w:rPr>
          <w:rFonts w:ascii="Verdana" w:hAnsi="Verdana"/>
          <w:bCs/>
        </w:rPr>
        <w:t>Pernera</w:t>
      </w:r>
      <w:proofErr w:type="spellEnd"/>
      <w:r>
        <w:rPr>
          <w:rFonts w:ascii="Verdana" w:hAnsi="Verdana"/>
          <w:bCs/>
        </w:rPr>
        <w:t xml:space="preserve"> 217</w:t>
      </w:r>
    </w:p>
    <w:p w14:paraId="61813F62"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530 02 Pardubice</w:t>
      </w:r>
    </w:p>
    <w:p w14:paraId="36697D4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p>
    <w:p w14:paraId="07F8BFA1" w14:textId="77777777" w:rsidR="00FB2AE1" w:rsidRPr="009A5FC4" w:rsidRDefault="00FB2AE1" w:rsidP="00FB2AE1">
      <w:pPr>
        <w:overflowPunct w:val="0"/>
        <w:autoSpaceDE w:val="0"/>
        <w:autoSpaceDN w:val="0"/>
        <w:adjustRightInd w:val="0"/>
        <w:spacing w:after="0" w:line="240" w:lineRule="auto"/>
        <w:ind w:left="792"/>
        <w:textAlignment w:val="baseline"/>
        <w:rPr>
          <w:rFonts w:ascii="Verdana" w:hAnsi="Verdana"/>
          <w:bCs/>
          <w:u w:val="single"/>
        </w:rPr>
      </w:pPr>
      <w:r w:rsidRPr="009A5FC4">
        <w:rPr>
          <w:rFonts w:ascii="Verdana" w:hAnsi="Verdana"/>
          <w:bCs/>
          <w:u w:val="single"/>
        </w:rPr>
        <w:t>Adresa pro doručování faktur v elektronické podobě:</w:t>
      </w:r>
    </w:p>
    <w:p w14:paraId="6CDC2FF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 xml:space="preserve">e-mailem: </w:t>
      </w:r>
      <w:hyperlink r:id="rId12" w:history="1">
        <w:r w:rsidRPr="00200408">
          <w:rPr>
            <w:rStyle w:val="Hypertextovodkaz"/>
            <w:rFonts w:ascii="Verdana" w:hAnsi="Verdana"/>
            <w:bCs/>
          </w:rPr>
          <w:t>ePodatelnaCFUCechy@spravazeleznic.cz</w:t>
        </w:r>
      </w:hyperlink>
    </w:p>
    <w:p w14:paraId="562A1F6E"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nebo</w:t>
      </w:r>
    </w:p>
    <w:p w14:paraId="2904980D"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r>
        <w:rPr>
          <w:rFonts w:ascii="Verdana" w:hAnsi="Verdana"/>
          <w:bCs/>
        </w:rPr>
        <w:t xml:space="preserve">datovou schránkou: </w:t>
      </w:r>
      <w:proofErr w:type="spellStart"/>
      <w:r w:rsidRPr="009A5FC4">
        <w:rPr>
          <w:rFonts w:ascii="Verdana" w:hAnsi="Verdana"/>
          <w:b/>
          <w:bCs/>
        </w:rPr>
        <w:t>uccchjm</w:t>
      </w:r>
      <w:proofErr w:type="spellEnd"/>
    </w:p>
    <w:p w14:paraId="304A0370" w14:textId="77777777" w:rsidR="00FB2AE1" w:rsidRDefault="00FB2AE1" w:rsidP="00FB2AE1">
      <w:pPr>
        <w:overflowPunct w:val="0"/>
        <w:autoSpaceDE w:val="0"/>
        <w:autoSpaceDN w:val="0"/>
        <w:adjustRightInd w:val="0"/>
        <w:spacing w:after="0" w:line="240" w:lineRule="auto"/>
        <w:ind w:left="792"/>
        <w:textAlignment w:val="baseline"/>
        <w:rPr>
          <w:rFonts w:ascii="Verdana" w:hAnsi="Verdana"/>
          <w:b/>
          <w:bCs/>
        </w:rPr>
      </w:pPr>
    </w:p>
    <w:p w14:paraId="2272BBED" w14:textId="5849F2CC" w:rsidR="00FB2AE1" w:rsidRDefault="00FB2AE1" w:rsidP="00FB2AE1">
      <w:pPr>
        <w:overflowPunct w:val="0"/>
        <w:autoSpaceDE w:val="0"/>
        <w:autoSpaceDN w:val="0"/>
        <w:adjustRightInd w:val="0"/>
        <w:spacing w:after="0" w:line="240" w:lineRule="auto"/>
        <w:ind w:left="792"/>
        <w:textAlignment w:val="baseline"/>
        <w:rPr>
          <w:rFonts w:ascii="Verdana" w:hAnsi="Verdana"/>
          <w:bCs/>
        </w:rPr>
      </w:pPr>
      <w:r>
        <w:rPr>
          <w:rFonts w:ascii="Verdana" w:hAnsi="Verdana"/>
          <w:bCs/>
        </w:rPr>
        <w:t>Objednatel preferuje zasílání faktur v elektronické podobě.</w:t>
      </w:r>
    </w:p>
    <w:p w14:paraId="27F45906" w14:textId="77777777" w:rsidR="00570936" w:rsidRPr="008413EF" w:rsidRDefault="00570936" w:rsidP="00FB2AE1">
      <w:pPr>
        <w:overflowPunct w:val="0"/>
        <w:autoSpaceDE w:val="0"/>
        <w:autoSpaceDN w:val="0"/>
        <w:adjustRightInd w:val="0"/>
        <w:spacing w:after="0" w:line="240" w:lineRule="auto"/>
        <w:ind w:left="792"/>
        <w:textAlignment w:val="baseline"/>
        <w:rPr>
          <w:rFonts w:ascii="Verdana" w:hAnsi="Verdana"/>
          <w:bCs/>
        </w:rPr>
      </w:pPr>
    </w:p>
    <w:p w14:paraId="07623541" w14:textId="77777777" w:rsidR="008918AC" w:rsidRPr="00662F15" w:rsidRDefault="008918AC" w:rsidP="002E7BD2">
      <w:pPr>
        <w:pStyle w:val="slovanseznam"/>
        <w:spacing w:before="120" w:after="120"/>
        <w:rPr>
          <w:rFonts w:ascii="Verdana" w:eastAsia="Verdana" w:hAnsi="Verdana" w:cs="Times New Roman"/>
          <w:b/>
          <w:noProof/>
          <w:sz w:val="24"/>
          <w:szCs w:val="24"/>
        </w:rPr>
      </w:pPr>
      <w:r w:rsidRPr="00662F15">
        <w:rPr>
          <w:rFonts w:ascii="Verdana" w:eastAsia="Verdana" w:hAnsi="Verdana" w:cs="Times New Roman"/>
          <w:b/>
          <w:noProof/>
          <w:sz w:val="24"/>
          <w:szCs w:val="24"/>
        </w:rPr>
        <w:t>Smluvní pokuty</w:t>
      </w:r>
    </w:p>
    <w:p w14:paraId="2C667E25" w14:textId="77777777" w:rsidR="002E7BD2" w:rsidRDefault="008918AC" w:rsidP="002E7BD2">
      <w:pPr>
        <w:pStyle w:val="slovanseznam2"/>
        <w:spacing w:after="120"/>
        <w:ind w:left="1078" w:hanging="454"/>
        <w:rPr>
          <w:rFonts w:ascii="Verdana" w:eastAsia="Verdana" w:hAnsi="Verdana" w:cs="Times New Roman"/>
          <w:noProof/>
        </w:rPr>
      </w:pPr>
      <w:r w:rsidRPr="00E36281">
        <w:rPr>
          <w:rFonts w:ascii="Verdana" w:eastAsia="Verdana" w:hAnsi="Verdana" w:cs="Times New Roman"/>
          <w:noProof/>
        </w:rPr>
        <w:t xml:space="preserve">V případě nedodržení smluvního termínu ukončení díla dle této smlouvy uhradí zhotovitel objednateli smluvní pokutu ve výši </w:t>
      </w:r>
      <w:r>
        <w:rPr>
          <w:rFonts w:ascii="Verdana" w:eastAsia="Verdana" w:hAnsi="Verdana" w:cs="Times New Roman"/>
          <w:noProof/>
        </w:rPr>
        <w:t xml:space="preserve">0,5 % z ceny díla, minimálně však </w:t>
      </w:r>
      <w:r w:rsidRPr="00E36281">
        <w:rPr>
          <w:rFonts w:ascii="Verdana" w:eastAsia="Verdana" w:hAnsi="Verdana" w:cs="Times New Roman"/>
          <w:noProof/>
        </w:rPr>
        <w:t xml:space="preserve">5.000,- Kč za každý započatý den prodlení, pokud prodlení zhotovitele není způsobeno objednatelem nebo vlivem překážky nastalé v průběhu realizace díla nezávisle na vůli zhotovitele, kterou nemůže tento předvídat, odvrátit nebo </w:t>
      </w:r>
      <w:r w:rsidR="002E7BD2">
        <w:rPr>
          <w:rFonts w:ascii="Verdana" w:eastAsia="Verdana" w:hAnsi="Verdana" w:cs="Times New Roman"/>
          <w:noProof/>
        </w:rPr>
        <w:t>p</w:t>
      </w:r>
      <w:r w:rsidRPr="00E36281">
        <w:rPr>
          <w:rFonts w:ascii="Verdana" w:eastAsia="Verdana" w:hAnsi="Verdana" w:cs="Times New Roman"/>
          <w:noProof/>
        </w:rPr>
        <w:t xml:space="preserve">řekonat. </w:t>
      </w:r>
    </w:p>
    <w:p w14:paraId="5DA1C5CB" w14:textId="4C928789" w:rsidR="008918AC" w:rsidRPr="00E36281" w:rsidRDefault="008918AC" w:rsidP="002E7BD2">
      <w:pPr>
        <w:pStyle w:val="slovanseznam2"/>
        <w:numPr>
          <w:ilvl w:val="0"/>
          <w:numId w:val="0"/>
        </w:numPr>
        <w:spacing w:after="120"/>
        <w:ind w:left="1078"/>
        <w:rPr>
          <w:rFonts w:ascii="Verdana" w:eastAsia="Verdana" w:hAnsi="Verdana" w:cs="Times New Roman"/>
          <w:noProof/>
        </w:rPr>
      </w:pPr>
      <w:r w:rsidRPr="00E36281">
        <w:rPr>
          <w:rFonts w:ascii="Verdana" w:eastAsia="Verdana" w:hAnsi="Verdana" w:cs="Times New Roman"/>
          <w:noProof/>
        </w:rPr>
        <w:t xml:space="preserve"> </w:t>
      </w:r>
    </w:p>
    <w:p w14:paraId="222DEC04" w14:textId="77777777" w:rsidR="008918AC" w:rsidRDefault="008918AC" w:rsidP="002E7BD2">
      <w:pPr>
        <w:pStyle w:val="slovanseznam2"/>
        <w:spacing w:before="120"/>
        <w:ind w:left="1078" w:hanging="454"/>
        <w:rPr>
          <w:rFonts w:ascii="Verdana" w:eastAsia="Verdana" w:hAnsi="Verdana" w:cs="Times New Roman"/>
          <w:noProof/>
        </w:rPr>
      </w:pPr>
      <w:r>
        <w:rPr>
          <w:rFonts w:ascii="Verdana" w:eastAsia="Verdana" w:hAnsi="Verdana" w:cs="Times New Roman"/>
          <w:noProof/>
        </w:rPr>
        <w:t>Poruší-li z</w:t>
      </w:r>
      <w:r w:rsidRPr="0041406D">
        <w:rPr>
          <w:rFonts w:ascii="Verdana" w:eastAsia="Verdana" w:hAnsi="Verdana" w:cs="Times New Roman"/>
          <w:noProof/>
        </w:rPr>
        <w:t xml:space="preserve">hotovitel povinnost odstranit vadu </w:t>
      </w:r>
      <w:r>
        <w:rPr>
          <w:rFonts w:ascii="Verdana" w:eastAsia="Verdana" w:hAnsi="Verdana" w:cs="Times New Roman"/>
          <w:noProof/>
        </w:rPr>
        <w:t>d</w:t>
      </w:r>
      <w:r w:rsidRPr="0041406D">
        <w:rPr>
          <w:rFonts w:ascii="Verdana" w:eastAsia="Verdana" w:hAnsi="Verdana" w:cs="Times New Roman"/>
          <w:noProof/>
        </w:rPr>
        <w:t xml:space="preserve">íla ve sjednané době, je povinen uhradit Objednateli smluvní pokutu ve výši 0,5 % z </w:t>
      </w:r>
      <w:r>
        <w:rPr>
          <w:rFonts w:ascii="Verdana" w:eastAsia="Verdana" w:hAnsi="Verdana" w:cs="Times New Roman"/>
          <w:noProof/>
        </w:rPr>
        <w:t>c</w:t>
      </w:r>
      <w:r w:rsidRPr="0041406D">
        <w:rPr>
          <w:rFonts w:ascii="Verdana" w:eastAsia="Verdana" w:hAnsi="Verdana" w:cs="Times New Roman"/>
          <w:noProof/>
        </w:rPr>
        <w:t xml:space="preserve">eny díla za každý den prodlení až do odstranění vady, minimálně však 5.000,- Kč za každý den prodlení. </w:t>
      </w:r>
    </w:p>
    <w:p w14:paraId="56C4252D" w14:textId="77777777" w:rsidR="008918AC" w:rsidRPr="00E36281" w:rsidRDefault="008918AC" w:rsidP="008918AC">
      <w:pPr>
        <w:pStyle w:val="slovanseznam2"/>
        <w:numPr>
          <w:ilvl w:val="0"/>
          <w:numId w:val="0"/>
        </w:numPr>
        <w:ind w:left="1077"/>
        <w:rPr>
          <w:rFonts w:ascii="Verdana" w:eastAsia="Verdana" w:hAnsi="Verdana" w:cs="Times New Roman"/>
          <w:noProof/>
        </w:rPr>
      </w:pPr>
    </w:p>
    <w:p w14:paraId="3DD31361" w14:textId="29567598"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Nebudou-li do konce lhůty, stanovené v protokole o předání a převzetí</w:t>
      </w:r>
      <w:r>
        <w:rPr>
          <w:rFonts w:ascii="Verdana" w:eastAsia="Verdana" w:hAnsi="Verdana" w:cs="Times New Roman"/>
          <w:noProof/>
        </w:rPr>
        <w:t>,</w:t>
      </w:r>
      <w:r w:rsidRPr="00E36281">
        <w:rPr>
          <w:rFonts w:ascii="Verdana" w:eastAsia="Verdana" w:hAnsi="Verdana" w:cs="Times New Roman"/>
          <w:noProof/>
        </w:rPr>
        <w:t xml:space="preserve"> odstraněny vady zjištěné při převzetí díla, činí smluvní pokuta 5.000,- Kč za každý započatý den prodlení až do odstranění vady, ledaže je neplnění této povinnosti způsobeno objednatelem, nebo vlivem překážky nastalé v průběhu realizace díla nezávisle na </w:t>
      </w:r>
      <w:r w:rsidR="002E7BD2">
        <w:rPr>
          <w:rFonts w:ascii="Verdana" w:eastAsia="Verdana" w:hAnsi="Verdana" w:cs="Times New Roman"/>
          <w:noProof/>
        </w:rPr>
        <w:t>v</w:t>
      </w:r>
      <w:r w:rsidRPr="00E36281">
        <w:rPr>
          <w:rFonts w:ascii="Verdana" w:eastAsia="Verdana" w:hAnsi="Verdana" w:cs="Times New Roman"/>
          <w:noProof/>
        </w:rPr>
        <w:t>ůli zhotovitele, kterou nemůže tento předvídat, odvrátit nebo překonat.</w:t>
      </w:r>
    </w:p>
    <w:p w14:paraId="74EA11DF" w14:textId="63991CD6" w:rsidR="002E7BD2" w:rsidRPr="00E36281" w:rsidRDefault="002E7BD2" w:rsidP="002E7BD2">
      <w:pPr>
        <w:pStyle w:val="slovanseznam2"/>
        <w:numPr>
          <w:ilvl w:val="0"/>
          <w:numId w:val="0"/>
        </w:numPr>
        <w:rPr>
          <w:rFonts w:ascii="Verdana" w:eastAsia="Verdana" w:hAnsi="Verdana" w:cs="Times New Roman"/>
          <w:noProof/>
        </w:rPr>
      </w:pPr>
    </w:p>
    <w:p w14:paraId="659B3685" w14:textId="524BC450"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 xml:space="preserve">Za prodlení s vyklizením </w:t>
      </w:r>
      <w:r>
        <w:rPr>
          <w:rFonts w:ascii="Verdana" w:eastAsia="Verdana" w:hAnsi="Verdana" w:cs="Times New Roman"/>
          <w:noProof/>
        </w:rPr>
        <w:t>pracovišt</w:t>
      </w:r>
      <w:r w:rsidRPr="00E36281">
        <w:rPr>
          <w:rFonts w:ascii="Verdana" w:eastAsia="Verdana" w:hAnsi="Verdana" w:cs="Times New Roman"/>
          <w:noProof/>
        </w:rPr>
        <w:t xml:space="preserve">ě po lhůtě stanovené ve smlouvě, uhradí zhotovitel smluvní pokutu ve výši </w:t>
      </w:r>
      <w:r>
        <w:rPr>
          <w:rFonts w:ascii="Verdana" w:eastAsia="Verdana" w:hAnsi="Verdana" w:cs="Times New Roman"/>
          <w:noProof/>
        </w:rPr>
        <w:t>0,05% smluvní ceny</w:t>
      </w:r>
      <w:r w:rsidRPr="00E36281">
        <w:rPr>
          <w:rFonts w:ascii="Verdana" w:eastAsia="Verdana" w:hAnsi="Verdana" w:cs="Times New Roman"/>
          <w:noProof/>
        </w:rPr>
        <w:t xml:space="preserve"> za každý den prodlení až do dne vyklizení </w:t>
      </w:r>
      <w:r>
        <w:rPr>
          <w:rFonts w:ascii="Verdana" w:eastAsia="Verdana" w:hAnsi="Verdana" w:cs="Times New Roman"/>
          <w:noProof/>
        </w:rPr>
        <w:t>pracovišt</w:t>
      </w:r>
      <w:r w:rsidRPr="00E36281">
        <w:rPr>
          <w:rFonts w:ascii="Verdana" w:eastAsia="Verdana" w:hAnsi="Verdana" w:cs="Times New Roman"/>
          <w:noProof/>
        </w:rPr>
        <w:t xml:space="preserve">ě, pokud nesplnění této smluvní povinnosti nebude způsobeno objednatelem nebo vlivem překážky nastalé v průběhu realizace díla </w:t>
      </w:r>
      <w:r w:rsidRPr="00E36281">
        <w:rPr>
          <w:rFonts w:ascii="Verdana" w:eastAsia="Verdana" w:hAnsi="Verdana" w:cs="Times New Roman"/>
          <w:noProof/>
        </w:rPr>
        <w:lastRenderedPageBreak/>
        <w:t>nezávisle na vůli zhotovitele, kterou nemůže</w:t>
      </w:r>
      <w:r w:rsidR="002E7BD2">
        <w:rPr>
          <w:rFonts w:ascii="Verdana" w:eastAsia="Verdana" w:hAnsi="Verdana" w:cs="Times New Roman"/>
          <w:noProof/>
        </w:rPr>
        <w:t xml:space="preserve"> tento předvídat, odvrátit nebo </w:t>
      </w:r>
      <w:r w:rsidRPr="00E36281">
        <w:rPr>
          <w:rFonts w:ascii="Verdana" w:eastAsia="Verdana" w:hAnsi="Verdana" w:cs="Times New Roman"/>
          <w:noProof/>
        </w:rPr>
        <w:t>překonat.</w:t>
      </w:r>
    </w:p>
    <w:p w14:paraId="3FB72234" w14:textId="7E0859CC" w:rsidR="002E7BD2" w:rsidRPr="00E36281" w:rsidRDefault="002E7BD2" w:rsidP="002E7BD2">
      <w:pPr>
        <w:pStyle w:val="slovanseznam2"/>
        <w:numPr>
          <w:ilvl w:val="0"/>
          <w:numId w:val="0"/>
        </w:numPr>
        <w:rPr>
          <w:rFonts w:ascii="Verdana" w:eastAsia="Verdana" w:hAnsi="Verdana" w:cs="Times New Roman"/>
          <w:noProof/>
        </w:rPr>
      </w:pPr>
    </w:p>
    <w:p w14:paraId="0E8774B2" w14:textId="4A9535F4"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Zhotovitel se výslovně zavazuje neprovádět jednostranné zápočty vůči jakémukoli závazku objednatele a nepostupovat své pohledávky a závazky plynoucí z této smlouvy třetím osobám bez předchozího písemného souhlasu druhé smluvní strany. V případě, že zhotovitel poruší toto smluvní ujednání, je objednatel oprávněn účtovat smluvní pokutu ve výši 20% z</w:t>
      </w:r>
      <w:r>
        <w:rPr>
          <w:rFonts w:ascii="Verdana" w:eastAsia="Verdana" w:hAnsi="Verdana" w:cs="Times New Roman"/>
          <w:noProof/>
        </w:rPr>
        <w:t xml:space="preserve"> nominální </w:t>
      </w:r>
      <w:r w:rsidRPr="00E36281">
        <w:rPr>
          <w:rFonts w:ascii="Verdana" w:eastAsia="Verdana" w:hAnsi="Verdana" w:cs="Times New Roman"/>
          <w:noProof/>
        </w:rPr>
        <w:t>hodnoty postoupené pohledávky, minimálně však ve výši 5.000,-</w:t>
      </w:r>
      <w:r w:rsidR="002E7BD2">
        <w:rPr>
          <w:rFonts w:ascii="Verdana" w:eastAsia="Verdana" w:hAnsi="Verdana" w:cs="Times New Roman"/>
          <w:noProof/>
        </w:rPr>
        <w:t xml:space="preserve"> Kč. Vyúčtováním smluvní pokuty </w:t>
      </w:r>
      <w:r w:rsidRPr="00E36281">
        <w:rPr>
          <w:rFonts w:ascii="Verdana" w:eastAsia="Verdana" w:hAnsi="Verdana" w:cs="Times New Roman"/>
          <w:noProof/>
        </w:rPr>
        <w:t>nedává však objednatel souhlas s postoupením pohledávky.</w:t>
      </w:r>
    </w:p>
    <w:p w14:paraId="59439D9E" w14:textId="3CB31EA5" w:rsidR="002E7BD2" w:rsidRDefault="002E7BD2" w:rsidP="002E7BD2">
      <w:pPr>
        <w:pStyle w:val="slovanseznam2"/>
        <w:numPr>
          <w:ilvl w:val="0"/>
          <w:numId w:val="0"/>
        </w:numPr>
        <w:rPr>
          <w:rFonts w:ascii="Verdana" w:eastAsia="Verdana" w:hAnsi="Verdana" w:cs="Times New Roman"/>
          <w:noProof/>
        </w:rPr>
      </w:pPr>
    </w:p>
    <w:p w14:paraId="3549FE27" w14:textId="7A377F72" w:rsidR="008918AC" w:rsidRDefault="008918AC" w:rsidP="00D43DD4">
      <w:pPr>
        <w:pStyle w:val="slovanseznam2"/>
        <w:spacing w:before="240"/>
        <w:rPr>
          <w:rFonts w:ascii="Verdana" w:eastAsia="Verdana" w:hAnsi="Verdana" w:cs="Times New Roman"/>
          <w:noProof/>
        </w:rPr>
      </w:pPr>
      <w:r w:rsidRPr="000E4563">
        <w:rPr>
          <w:rFonts w:ascii="Verdana" w:eastAsia="Verdana" w:hAnsi="Verdana" w:cs="Times New Roman"/>
          <w:noProof/>
        </w:rPr>
        <w:t xml:space="preserve">Poruší-li </w:t>
      </w:r>
      <w:r>
        <w:rPr>
          <w:rFonts w:ascii="Verdana" w:eastAsia="Verdana" w:hAnsi="Verdana" w:cs="Times New Roman"/>
          <w:noProof/>
        </w:rPr>
        <w:t>z</w:t>
      </w:r>
      <w:r w:rsidRPr="000E4563">
        <w:rPr>
          <w:rFonts w:ascii="Verdana" w:eastAsia="Verdana" w:hAnsi="Verdana" w:cs="Times New Roman"/>
          <w:noProof/>
        </w:rPr>
        <w:t xml:space="preserve">hotovitel jakékoliv jiné povinnosti vyplývající </w:t>
      </w:r>
      <w:r>
        <w:rPr>
          <w:rFonts w:ascii="Verdana" w:eastAsia="Verdana" w:hAnsi="Verdana" w:cs="Times New Roman"/>
          <w:noProof/>
        </w:rPr>
        <w:t>z této smlouvy</w:t>
      </w:r>
      <w:r w:rsidRPr="000E4563">
        <w:rPr>
          <w:rFonts w:ascii="Verdana" w:eastAsia="Verdana" w:hAnsi="Verdana" w:cs="Times New Roman"/>
          <w:noProof/>
        </w:rPr>
        <w:t xml:space="preserve">, než povinnosti, na které se vztahuje </w:t>
      </w:r>
      <w:r>
        <w:rPr>
          <w:rFonts w:ascii="Verdana" w:eastAsia="Verdana" w:hAnsi="Verdana" w:cs="Times New Roman"/>
          <w:noProof/>
        </w:rPr>
        <w:t>výše některá z výše uvedených smluvních pokut</w:t>
      </w:r>
      <w:r w:rsidRPr="000E4563">
        <w:rPr>
          <w:rFonts w:ascii="Verdana" w:eastAsia="Verdana" w:hAnsi="Verdana" w:cs="Times New Roman"/>
          <w:noProof/>
        </w:rPr>
        <w:t xml:space="preserve">, je </w:t>
      </w:r>
      <w:r>
        <w:rPr>
          <w:rFonts w:ascii="Verdana" w:eastAsia="Verdana" w:hAnsi="Verdana" w:cs="Times New Roman"/>
          <w:noProof/>
        </w:rPr>
        <w:t>z</w:t>
      </w:r>
      <w:r w:rsidRPr="000E4563">
        <w:rPr>
          <w:rFonts w:ascii="Verdana" w:eastAsia="Verdana" w:hAnsi="Verdana" w:cs="Times New Roman"/>
          <w:noProof/>
        </w:rPr>
        <w:t xml:space="preserve">hotovitel povinen uhradit </w:t>
      </w:r>
      <w:r>
        <w:rPr>
          <w:rFonts w:ascii="Verdana" w:eastAsia="Verdana" w:hAnsi="Verdana" w:cs="Times New Roman"/>
          <w:noProof/>
        </w:rPr>
        <w:t>o</w:t>
      </w:r>
      <w:r w:rsidRPr="000E4563">
        <w:rPr>
          <w:rFonts w:ascii="Verdana" w:eastAsia="Verdana" w:hAnsi="Verdana" w:cs="Times New Roman"/>
          <w:noProof/>
        </w:rPr>
        <w:t>bjednateli smluvní pokutu ve výši 5% z Ceny díla za každý jednotlivý případ porušení povinnosti, minimálně však 10.000,- Kč za každý jednotlivý případ.</w:t>
      </w:r>
    </w:p>
    <w:p w14:paraId="3E21304D" w14:textId="2467FAC3" w:rsidR="002E7BD2" w:rsidRPr="00CD2270" w:rsidRDefault="002E7BD2" w:rsidP="002E7BD2">
      <w:pPr>
        <w:pStyle w:val="slovanseznam2"/>
        <w:numPr>
          <w:ilvl w:val="0"/>
          <w:numId w:val="0"/>
        </w:numPr>
        <w:spacing w:before="240"/>
        <w:rPr>
          <w:rFonts w:ascii="Verdana" w:eastAsia="Verdana" w:hAnsi="Verdana" w:cs="Times New Roman"/>
          <w:noProof/>
        </w:rPr>
      </w:pPr>
    </w:p>
    <w:p w14:paraId="72A7FDC6" w14:textId="644E19B3"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 xml:space="preserve">Ve všech uplatnění smluvní pokuty platí, že její úhradou není dotčeno právo na </w:t>
      </w:r>
      <w:r w:rsidR="002E7BD2">
        <w:rPr>
          <w:rFonts w:ascii="Verdana" w:eastAsia="Verdana" w:hAnsi="Verdana" w:cs="Times New Roman"/>
          <w:noProof/>
        </w:rPr>
        <w:t xml:space="preserve"> ú</w:t>
      </w:r>
      <w:r w:rsidRPr="00E36281">
        <w:rPr>
          <w:rFonts w:ascii="Verdana" w:eastAsia="Verdana" w:hAnsi="Verdana" w:cs="Times New Roman"/>
          <w:noProof/>
        </w:rPr>
        <w:t>hradu škody způsobené porušením povinností zhotovitele.</w:t>
      </w:r>
    </w:p>
    <w:p w14:paraId="233CC8FD" w14:textId="77777777" w:rsidR="002E7BD2" w:rsidRPr="00E36281" w:rsidRDefault="002E7BD2" w:rsidP="002E7BD2">
      <w:pPr>
        <w:pStyle w:val="slovanseznam2"/>
        <w:numPr>
          <w:ilvl w:val="0"/>
          <w:numId w:val="0"/>
        </w:numPr>
        <w:ind w:left="1077"/>
        <w:rPr>
          <w:rFonts w:ascii="Verdana" w:eastAsia="Verdana" w:hAnsi="Verdana" w:cs="Times New Roman"/>
          <w:noProof/>
        </w:rPr>
      </w:pPr>
    </w:p>
    <w:p w14:paraId="31BF8C71" w14:textId="4DB294DE"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 xml:space="preserve">Zhotovitel se zavazuje jednat tak, aby ani jeho činností, ani v souvislosti s ní, nevznikla objednateli nebo třetí osobě škoda. Pokud ke vzniku škody přesto dojde, </w:t>
      </w:r>
      <w:r w:rsidR="002E7BD2">
        <w:rPr>
          <w:rFonts w:ascii="Verdana" w:eastAsia="Verdana" w:hAnsi="Verdana" w:cs="Times New Roman"/>
          <w:noProof/>
        </w:rPr>
        <w:t>z</w:t>
      </w:r>
      <w:r w:rsidRPr="00E36281">
        <w:rPr>
          <w:rFonts w:ascii="Verdana" w:eastAsia="Verdana" w:hAnsi="Verdana" w:cs="Times New Roman"/>
          <w:noProof/>
        </w:rPr>
        <w:t>avazuje se tuto škodu uhradit, včetně všech dalších výdajů s tím spojených.</w:t>
      </w:r>
    </w:p>
    <w:p w14:paraId="5705F0CC" w14:textId="6B6D27D8" w:rsidR="002E7BD2" w:rsidRPr="00E36281" w:rsidRDefault="002E7BD2" w:rsidP="002E7BD2">
      <w:pPr>
        <w:pStyle w:val="slovanseznam2"/>
        <w:numPr>
          <w:ilvl w:val="0"/>
          <w:numId w:val="0"/>
        </w:numPr>
        <w:rPr>
          <w:rFonts w:ascii="Verdana" w:eastAsia="Verdana" w:hAnsi="Verdana" w:cs="Times New Roman"/>
          <w:noProof/>
        </w:rPr>
      </w:pPr>
    </w:p>
    <w:p w14:paraId="1C7B9A1A" w14:textId="2B0E66D3"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 xml:space="preserve">Smluvní pokutu se zhotovitel zavazuje uhradit do 30 dnů ode dne, kdy mu bude doručena písemná výzva objednatele. Za placením smluvní pokuty není dotčeno právo objednatele na náhradu škody, která vznikla v důsledku porušení povinnosti, </w:t>
      </w:r>
      <w:r w:rsidR="002E7BD2">
        <w:rPr>
          <w:rFonts w:ascii="Verdana" w:eastAsia="Verdana" w:hAnsi="Verdana" w:cs="Times New Roman"/>
          <w:noProof/>
        </w:rPr>
        <w:t>j</w:t>
      </w:r>
      <w:r w:rsidRPr="00E36281">
        <w:rPr>
          <w:rFonts w:ascii="Verdana" w:eastAsia="Verdana" w:hAnsi="Verdana" w:cs="Times New Roman"/>
          <w:noProof/>
        </w:rPr>
        <w:t>ejíž splnění bylo zajištěno smluvní pokutou.</w:t>
      </w:r>
    </w:p>
    <w:p w14:paraId="628B79AD" w14:textId="17FB41EF" w:rsidR="002E7BD2" w:rsidRPr="00E36281" w:rsidRDefault="002E7BD2" w:rsidP="002E7BD2">
      <w:pPr>
        <w:pStyle w:val="slovanseznam2"/>
        <w:numPr>
          <w:ilvl w:val="0"/>
          <w:numId w:val="0"/>
        </w:numPr>
        <w:rPr>
          <w:rFonts w:ascii="Verdana" w:eastAsia="Verdana" w:hAnsi="Verdana" w:cs="Times New Roman"/>
          <w:noProof/>
        </w:rPr>
      </w:pPr>
    </w:p>
    <w:p w14:paraId="4CD3A31F" w14:textId="3B719AE2"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Pokud je zhotovitel v prodlení se zaplacením smluvní pokuty, zavazuje se uhradit objednateli úrok ve výši stanovené obecně závaznými právními předpisy.</w:t>
      </w:r>
      <w:r>
        <w:rPr>
          <w:rFonts w:ascii="Verdana" w:eastAsia="Verdana" w:hAnsi="Verdana" w:cs="Times New Roman"/>
          <w:noProof/>
        </w:rPr>
        <w:t xml:space="preserve"> </w:t>
      </w:r>
      <w:r w:rsidRPr="00EE270E">
        <w:rPr>
          <w:rFonts w:ascii="Verdana" w:eastAsia="Verdana" w:hAnsi="Verdana" w:cs="Times New Roman"/>
          <w:noProof/>
        </w:rPr>
        <w:t xml:space="preserve">Úrok z prodlení nebo smluvní pokutu se zhotovitel zavazuje zaplatit v termínu dle </w:t>
      </w:r>
      <w:r w:rsidR="002E7BD2">
        <w:rPr>
          <w:rFonts w:ascii="Verdana" w:eastAsia="Verdana" w:hAnsi="Verdana" w:cs="Times New Roman"/>
          <w:noProof/>
        </w:rPr>
        <w:t>d</w:t>
      </w:r>
      <w:r w:rsidRPr="00EE270E">
        <w:rPr>
          <w:rFonts w:ascii="Verdana" w:eastAsia="Verdana" w:hAnsi="Verdana" w:cs="Times New Roman"/>
          <w:noProof/>
        </w:rPr>
        <w:t>oručené písemné výzvy objednatele.</w:t>
      </w:r>
    </w:p>
    <w:p w14:paraId="104FAFB7" w14:textId="70D6562E" w:rsidR="002E7BD2" w:rsidRPr="00EE270E" w:rsidRDefault="002E7BD2" w:rsidP="002E7BD2">
      <w:pPr>
        <w:pStyle w:val="slovanseznam2"/>
        <w:numPr>
          <w:ilvl w:val="0"/>
          <w:numId w:val="0"/>
        </w:numPr>
        <w:rPr>
          <w:rFonts w:ascii="Verdana" w:eastAsia="Verdana" w:hAnsi="Verdana" w:cs="Times New Roman"/>
          <w:noProof/>
        </w:rPr>
      </w:pPr>
    </w:p>
    <w:p w14:paraId="6E25C7A2" w14:textId="4201ABA3"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 xml:space="preserve">Povinnost, jejíž splnění bylo zajištěno smluvní pokutou, je zhotovitel zavázán plnit i </w:t>
      </w:r>
      <w:r w:rsidR="002E7BD2">
        <w:rPr>
          <w:rFonts w:ascii="Verdana" w:eastAsia="Verdana" w:hAnsi="Verdana" w:cs="Times New Roman"/>
          <w:noProof/>
        </w:rPr>
        <w:t>p</w:t>
      </w:r>
      <w:r w:rsidRPr="00E36281">
        <w:rPr>
          <w:rFonts w:ascii="Verdana" w:eastAsia="Verdana" w:hAnsi="Verdana" w:cs="Times New Roman"/>
          <w:noProof/>
        </w:rPr>
        <w:t xml:space="preserve">o zaplacení smluvní pokuty. </w:t>
      </w:r>
    </w:p>
    <w:p w14:paraId="55226395" w14:textId="77B46EAC" w:rsidR="002E7BD2" w:rsidRPr="00E36281" w:rsidRDefault="002E7BD2" w:rsidP="002E7BD2">
      <w:pPr>
        <w:pStyle w:val="slovanseznam2"/>
        <w:numPr>
          <w:ilvl w:val="0"/>
          <w:numId w:val="0"/>
        </w:numPr>
        <w:rPr>
          <w:rFonts w:ascii="Verdana" w:eastAsia="Verdana" w:hAnsi="Verdana" w:cs="Times New Roman"/>
          <w:noProof/>
        </w:rPr>
      </w:pPr>
    </w:p>
    <w:p w14:paraId="3A6876DB" w14:textId="6EECB3BE"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 xml:space="preserve">Pověří-li zhotovitel prováděním plnění dle této smlouvy </w:t>
      </w:r>
      <w:r w:rsidRPr="00AD20BB">
        <w:rPr>
          <w:rFonts w:ascii="Verdana" w:eastAsia="Verdana" w:hAnsi="Verdana" w:cs="Times New Roman"/>
          <w:noProof/>
        </w:rPr>
        <w:t xml:space="preserve">poddodavatele, kteří nejsou uvedeni v této smlouvě, zavazuje se zaplatit smluvní pokutu ve výši 1% z celkové </w:t>
      </w:r>
      <w:r w:rsidR="002E7BD2">
        <w:rPr>
          <w:rFonts w:ascii="Verdana" w:eastAsia="Verdana" w:hAnsi="Verdana" w:cs="Times New Roman"/>
          <w:noProof/>
        </w:rPr>
        <w:t>s</w:t>
      </w:r>
      <w:r w:rsidRPr="00AD20BB">
        <w:rPr>
          <w:rFonts w:ascii="Verdana" w:eastAsia="Verdana" w:hAnsi="Verdana" w:cs="Times New Roman"/>
          <w:noProof/>
        </w:rPr>
        <w:t>mluvní ceny za každého takového poddodavatele.</w:t>
      </w:r>
    </w:p>
    <w:p w14:paraId="09B86721" w14:textId="34216963" w:rsidR="002E7BD2" w:rsidRPr="00E36281" w:rsidRDefault="002E7BD2" w:rsidP="002E7BD2">
      <w:pPr>
        <w:pStyle w:val="slovanseznam2"/>
        <w:numPr>
          <w:ilvl w:val="0"/>
          <w:numId w:val="0"/>
        </w:numPr>
        <w:rPr>
          <w:rFonts w:ascii="Verdana" w:eastAsia="Verdana" w:hAnsi="Verdana" w:cs="Times New Roman"/>
          <w:noProof/>
        </w:rPr>
      </w:pPr>
    </w:p>
    <w:p w14:paraId="54A483B4" w14:textId="2D627BDA" w:rsidR="008918AC" w:rsidRDefault="008918AC" w:rsidP="00D43DD4">
      <w:pPr>
        <w:pStyle w:val="slovanseznam2"/>
        <w:rPr>
          <w:rFonts w:ascii="Verdana" w:eastAsia="Verdana" w:hAnsi="Verdana" w:cs="Times New Roman"/>
          <w:noProof/>
        </w:rPr>
      </w:pPr>
      <w:r w:rsidRPr="00E36281">
        <w:rPr>
          <w:rFonts w:ascii="Verdana" w:eastAsia="Verdana" w:hAnsi="Verdana" w:cs="Times New Roman"/>
          <w:noProof/>
        </w:rPr>
        <w:t xml:space="preserve">V případě, že se osoba, kterou zhotovitel používá při provádění díla, odmítne podrobit kontrole v souladu se směrnicí </w:t>
      </w:r>
      <w:r w:rsidRPr="00DF2F2A">
        <w:rPr>
          <w:rFonts w:ascii="Verdana" w:eastAsia="Verdana" w:hAnsi="Verdana" w:cs="Times New Roman"/>
          <w:noProof/>
        </w:rPr>
        <w:t>SŽDC</w:t>
      </w:r>
      <w:r w:rsidRPr="00E36281">
        <w:rPr>
          <w:rFonts w:ascii="Verdana" w:eastAsia="Verdana" w:hAnsi="Verdana" w:cs="Times New Roman"/>
          <w:noProof/>
        </w:rPr>
        <w:t xml:space="preserve"> č. 120, zda není pod vlivem alkoholu nebo jiné návykové látky, nebo je-li u této osoby dosaženo pozitivního výsledku této kontroly, je objednatel oprávněn na základě posouzení souvisejících okolností </w:t>
      </w:r>
      <w:r w:rsidR="002E7BD2">
        <w:rPr>
          <w:rFonts w:ascii="Verdana" w:eastAsia="Verdana" w:hAnsi="Verdana" w:cs="Times New Roman"/>
          <w:noProof/>
        </w:rPr>
        <w:t>u</w:t>
      </w:r>
      <w:r w:rsidRPr="00E36281">
        <w:rPr>
          <w:rFonts w:ascii="Verdana" w:eastAsia="Verdana" w:hAnsi="Verdana" w:cs="Times New Roman"/>
          <w:noProof/>
        </w:rPr>
        <w:t xml:space="preserve">platnit vůči </w:t>
      </w:r>
      <w:r w:rsidR="00901A6D">
        <w:rPr>
          <w:rFonts w:ascii="Verdana" w:eastAsia="Verdana" w:hAnsi="Verdana" w:cs="Times New Roman"/>
          <w:noProof/>
        </w:rPr>
        <w:t>zhotoviteli sankci ve výši 1</w:t>
      </w:r>
      <w:r w:rsidRPr="00E36281">
        <w:rPr>
          <w:rFonts w:ascii="Verdana" w:eastAsia="Verdana" w:hAnsi="Verdana" w:cs="Times New Roman"/>
          <w:noProof/>
        </w:rPr>
        <w:t>0</w:t>
      </w:r>
      <w:r w:rsidR="00AC3138">
        <w:rPr>
          <w:rFonts w:ascii="Verdana" w:eastAsia="Verdana" w:hAnsi="Verdana" w:cs="Times New Roman"/>
          <w:noProof/>
        </w:rPr>
        <w:t>.</w:t>
      </w:r>
      <w:r w:rsidRPr="00E36281">
        <w:rPr>
          <w:rFonts w:ascii="Verdana" w:eastAsia="Verdana" w:hAnsi="Verdana" w:cs="Times New Roman"/>
          <w:noProof/>
        </w:rPr>
        <w:t>000,- Kč za každý jednotlivý případ.</w:t>
      </w:r>
    </w:p>
    <w:p w14:paraId="67C7EB21" w14:textId="77777777" w:rsidR="00570936" w:rsidRPr="00E36281" w:rsidRDefault="00570936" w:rsidP="00570936">
      <w:pPr>
        <w:ind w:left="1077"/>
        <w:rPr>
          <w:rFonts w:ascii="Verdana" w:eastAsia="Verdana" w:hAnsi="Verdana" w:cs="Times New Roman"/>
          <w:noProof/>
        </w:rPr>
      </w:pPr>
    </w:p>
    <w:p w14:paraId="465D698E" w14:textId="77777777" w:rsidR="008918AC" w:rsidRPr="00662F15" w:rsidRDefault="008918AC" w:rsidP="002E7BD2">
      <w:pPr>
        <w:pStyle w:val="slovanseznam"/>
        <w:spacing w:before="120" w:after="120"/>
        <w:rPr>
          <w:rFonts w:ascii="Verdana" w:eastAsia="Verdana" w:hAnsi="Verdana" w:cs="Times New Roman"/>
          <w:b/>
          <w:noProof/>
          <w:sz w:val="24"/>
          <w:szCs w:val="24"/>
        </w:rPr>
      </w:pPr>
      <w:r>
        <w:rPr>
          <w:rFonts w:ascii="Verdana" w:eastAsia="Verdana" w:hAnsi="Verdana" w:cs="Times New Roman"/>
          <w:b/>
          <w:noProof/>
          <w:sz w:val="24"/>
          <w:szCs w:val="24"/>
        </w:rPr>
        <w:t>Technický</w:t>
      </w:r>
      <w:r w:rsidRPr="00662F15">
        <w:rPr>
          <w:rFonts w:ascii="Verdana" w:eastAsia="Verdana" w:hAnsi="Verdana" w:cs="Times New Roman"/>
          <w:b/>
          <w:noProof/>
          <w:sz w:val="24"/>
          <w:szCs w:val="24"/>
        </w:rPr>
        <w:t xml:space="preserve"> dozor objednatele</w:t>
      </w:r>
    </w:p>
    <w:p w14:paraId="08A74C46" w14:textId="7CD35C77" w:rsidR="008918AC" w:rsidRPr="00EE270E" w:rsidRDefault="008918AC" w:rsidP="00D43DD4">
      <w:pPr>
        <w:pStyle w:val="slovanseznam2"/>
        <w:rPr>
          <w:rFonts w:ascii="Verdana" w:eastAsia="Verdana" w:hAnsi="Verdana" w:cs="Times New Roman"/>
          <w:noProof/>
        </w:rPr>
      </w:pPr>
      <w:r w:rsidRPr="00EE270E">
        <w:rPr>
          <w:rFonts w:ascii="Verdana" w:eastAsia="Verdana" w:hAnsi="Verdana" w:cs="Times New Roman"/>
          <w:noProof/>
        </w:rPr>
        <w:t xml:space="preserve">Se zhotovitelem jsou oprávněni jednat ve věcech technických </w:t>
      </w:r>
      <w:r>
        <w:rPr>
          <w:rFonts w:ascii="Verdana" w:eastAsia="Verdana" w:hAnsi="Verdana" w:cs="Times New Roman"/>
          <w:noProof/>
        </w:rPr>
        <w:t xml:space="preserve">osoby objednatele uvedené v </w:t>
      </w:r>
      <w:r w:rsidR="00854044" w:rsidRPr="00AD20BB">
        <w:rPr>
          <w:rFonts w:ascii="Verdana" w:eastAsia="Verdana" w:hAnsi="Verdana" w:cs="Times New Roman"/>
          <w:noProof/>
        </w:rPr>
        <w:t xml:space="preserve">příloze </w:t>
      </w:r>
      <w:r w:rsidR="00854044">
        <w:rPr>
          <w:rFonts w:ascii="Verdana" w:eastAsia="Verdana" w:hAnsi="Verdana" w:cs="Times New Roman"/>
          <w:noProof/>
        </w:rPr>
        <w:t>2 smlouvy.</w:t>
      </w:r>
    </w:p>
    <w:p w14:paraId="1525CB2F" w14:textId="77777777" w:rsidR="008918AC" w:rsidRPr="00EE270E" w:rsidRDefault="008918AC" w:rsidP="00D43DD4">
      <w:pPr>
        <w:pStyle w:val="slovanseznam2"/>
        <w:rPr>
          <w:rFonts w:ascii="Verdana" w:eastAsia="Verdana" w:hAnsi="Verdana" w:cs="Times New Roman"/>
          <w:noProof/>
        </w:rPr>
      </w:pPr>
      <w:r>
        <w:rPr>
          <w:rFonts w:ascii="Verdana" w:eastAsia="Verdana" w:hAnsi="Verdana" w:cs="Times New Roman"/>
          <w:noProof/>
        </w:rPr>
        <w:t>Technický</w:t>
      </w:r>
      <w:r w:rsidRPr="00EE270E">
        <w:rPr>
          <w:rFonts w:ascii="Verdana" w:eastAsia="Verdana" w:hAnsi="Verdana" w:cs="Times New Roman"/>
          <w:noProof/>
        </w:rPr>
        <w:t xml:space="preserve"> dozor objednatele provádí zejména tyto úkony:</w:t>
      </w:r>
    </w:p>
    <w:p w14:paraId="65F094ED" w14:textId="77777777" w:rsidR="008918AC" w:rsidRPr="00EE270E" w:rsidRDefault="008918AC" w:rsidP="00D43DD4">
      <w:pPr>
        <w:pStyle w:val="slovanseznam3"/>
        <w:rPr>
          <w:noProof/>
        </w:rPr>
      </w:pPr>
      <w:r w:rsidRPr="00EE270E">
        <w:rPr>
          <w:noProof/>
        </w:rPr>
        <w:t>prověřuje a přejímá dodávky prací s právem odsouhlasení soupisu provedených prací</w:t>
      </w:r>
      <w:r>
        <w:rPr>
          <w:noProof/>
        </w:rPr>
        <w:t xml:space="preserve"> </w:t>
      </w:r>
      <w:r w:rsidRPr="00EE270E">
        <w:rPr>
          <w:noProof/>
        </w:rPr>
        <w:t>a podpisu zjišťovacího protokolu.</w:t>
      </w:r>
    </w:p>
    <w:p w14:paraId="598E338B" w14:textId="77777777" w:rsidR="008918AC" w:rsidRPr="00EE270E" w:rsidRDefault="008918AC" w:rsidP="00D43DD4">
      <w:pPr>
        <w:pStyle w:val="slovanseznam3"/>
        <w:rPr>
          <w:noProof/>
        </w:rPr>
      </w:pPr>
      <w:r w:rsidRPr="00EE270E">
        <w:rPr>
          <w:noProof/>
        </w:rPr>
        <w:t xml:space="preserve">je oprávněn vstupovat na </w:t>
      </w:r>
      <w:r>
        <w:rPr>
          <w:noProof/>
        </w:rPr>
        <w:t>pracovišt</w:t>
      </w:r>
      <w:r w:rsidRPr="00EE270E">
        <w:rPr>
          <w:noProof/>
        </w:rPr>
        <w:t xml:space="preserve">ě k provádění úkolů </w:t>
      </w:r>
      <w:r>
        <w:rPr>
          <w:noProof/>
        </w:rPr>
        <w:t>technického</w:t>
      </w:r>
      <w:r w:rsidRPr="00EE270E">
        <w:rPr>
          <w:noProof/>
        </w:rPr>
        <w:t xml:space="preserve"> dozoru, dle platných předpisů objednatele.</w:t>
      </w:r>
    </w:p>
    <w:p w14:paraId="3F5C4778" w14:textId="77777777" w:rsidR="008918AC" w:rsidRPr="00EE270E" w:rsidRDefault="008918AC" w:rsidP="00D43DD4">
      <w:pPr>
        <w:pStyle w:val="slovanseznam3"/>
        <w:rPr>
          <w:noProof/>
        </w:rPr>
      </w:pPr>
      <w:r w:rsidRPr="00EE270E">
        <w:rPr>
          <w:noProof/>
        </w:rPr>
        <w:lastRenderedPageBreak/>
        <w:t>zastupuje objednatele vůči zhotoviteli a orgánům státní správy.</w:t>
      </w:r>
    </w:p>
    <w:p w14:paraId="522E969E" w14:textId="77777777" w:rsidR="008918AC" w:rsidRPr="00EE270E" w:rsidRDefault="008918AC" w:rsidP="00D43DD4">
      <w:pPr>
        <w:pStyle w:val="slovanseznam3"/>
        <w:rPr>
          <w:noProof/>
        </w:rPr>
      </w:pPr>
      <w:r w:rsidRPr="00EE270E">
        <w:rPr>
          <w:noProof/>
        </w:rPr>
        <w:t>při realizaci díla přejímá veškeré práce, zejména ty které nebudou přístupné při celkovém přejímacím řízení.</w:t>
      </w:r>
    </w:p>
    <w:p w14:paraId="605504F0" w14:textId="77777777" w:rsidR="008918AC" w:rsidRPr="00EE270E" w:rsidRDefault="008918AC" w:rsidP="00D43DD4">
      <w:pPr>
        <w:pStyle w:val="slovanseznam3"/>
        <w:rPr>
          <w:noProof/>
        </w:rPr>
      </w:pPr>
      <w:r w:rsidRPr="00EE270E">
        <w:rPr>
          <w:noProof/>
        </w:rPr>
        <w:t>provádí kontrolu kvality a technologic</w:t>
      </w:r>
      <w:r>
        <w:rPr>
          <w:noProof/>
        </w:rPr>
        <w:t>kých postupů při realizaci díla</w:t>
      </w:r>
      <w:r w:rsidRPr="00EE270E">
        <w:rPr>
          <w:noProof/>
        </w:rPr>
        <w:t>.</w:t>
      </w:r>
    </w:p>
    <w:p w14:paraId="38AB475A" w14:textId="77777777" w:rsidR="008918AC" w:rsidRPr="00EE270E" w:rsidRDefault="008918AC" w:rsidP="00D43DD4">
      <w:pPr>
        <w:pStyle w:val="slovanseznam3"/>
        <w:rPr>
          <w:noProof/>
        </w:rPr>
      </w:pPr>
      <w:r w:rsidRPr="00EE270E">
        <w:rPr>
          <w:noProof/>
        </w:rPr>
        <w:t xml:space="preserve">v případě zjištění hrubého porušení technologické kázně, nebo činnosti, kterou může být ohrožena bezpečnost železniční dopravy, je oprávněn přerušit práce a neprodleně informovat zaměstnance </w:t>
      </w:r>
      <w:r>
        <w:rPr>
          <w:noProof/>
        </w:rPr>
        <w:t>zhotovitele</w:t>
      </w:r>
      <w:r w:rsidRPr="00EE270E">
        <w:rPr>
          <w:noProof/>
        </w:rPr>
        <w:t xml:space="preserve"> odpovědného ve věcech technických dle čl. 1.</w:t>
      </w:r>
      <w:r>
        <w:rPr>
          <w:noProof/>
        </w:rPr>
        <w:t>2.2</w:t>
      </w:r>
      <w:r w:rsidRPr="00EE270E">
        <w:rPr>
          <w:noProof/>
        </w:rPr>
        <w:t xml:space="preserve"> této smlouvy.</w:t>
      </w:r>
    </w:p>
    <w:p w14:paraId="1DDD0B35" w14:textId="107FBCFC" w:rsidR="008918AC" w:rsidRDefault="008918AC" w:rsidP="00D43DD4">
      <w:pPr>
        <w:pStyle w:val="slovanseznam3"/>
        <w:rPr>
          <w:noProof/>
        </w:rPr>
      </w:pPr>
      <w:r>
        <w:rPr>
          <w:noProof/>
        </w:rPr>
        <w:t>technický</w:t>
      </w:r>
      <w:r w:rsidRPr="00EE270E">
        <w:rPr>
          <w:noProof/>
        </w:rPr>
        <w:t xml:space="preserve"> dozor objednatele není oprávněn sjednávat změny</w:t>
      </w:r>
      <w:r>
        <w:rPr>
          <w:noProof/>
        </w:rPr>
        <w:t xml:space="preserve"> a</w:t>
      </w:r>
      <w:r w:rsidRPr="00EE270E">
        <w:rPr>
          <w:noProof/>
        </w:rPr>
        <w:t xml:space="preserve"> dodatky</w:t>
      </w:r>
      <w:r>
        <w:rPr>
          <w:noProof/>
        </w:rPr>
        <w:t xml:space="preserve"> této</w:t>
      </w:r>
      <w:r w:rsidRPr="00EE270E">
        <w:rPr>
          <w:noProof/>
        </w:rPr>
        <w:t xml:space="preserve"> smlouvy.</w:t>
      </w:r>
    </w:p>
    <w:p w14:paraId="0F81C220" w14:textId="77777777" w:rsidR="00570936" w:rsidRDefault="00570936" w:rsidP="00570936">
      <w:pPr>
        <w:pStyle w:val="slovanseznam3"/>
        <w:numPr>
          <w:ilvl w:val="0"/>
          <w:numId w:val="0"/>
        </w:numPr>
        <w:ind w:left="1729"/>
        <w:rPr>
          <w:noProof/>
        </w:rPr>
      </w:pPr>
    </w:p>
    <w:p w14:paraId="6DF069A5" w14:textId="13182D66" w:rsidR="00173892" w:rsidRDefault="00173892" w:rsidP="002E7BD2">
      <w:pPr>
        <w:pStyle w:val="slovanseznam"/>
        <w:spacing w:before="120" w:after="120"/>
        <w:rPr>
          <w:rFonts w:ascii="Verdana" w:eastAsia="Verdana" w:hAnsi="Verdana" w:cs="Times New Roman"/>
          <w:b/>
          <w:noProof/>
          <w:sz w:val="24"/>
          <w:szCs w:val="24"/>
        </w:rPr>
      </w:pPr>
      <w:r w:rsidRPr="00AC3138">
        <w:rPr>
          <w:rFonts w:ascii="Verdana" w:eastAsia="Verdana" w:hAnsi="Verdana" w:cs="Times New Roman"/>
          <w:b/>
          <w:noProof/>
          <w:sz w:val="24"/>
          <w:szCs w:val="24"/>
        </w:rPr>
        <w:t>Odpovědné zadávání</w:t>
      </w:r>
    </w:p>
    <w:p w14:paraId="36CC7753" w14:textId="7315E31A" w:rsidR="00173892" w:rsidRDefault="00173892" w:rsidP="00D43DD4">
      <w:pPr>
        <w:pStyle w:val="slovanseznam2"/>
        <w:rPr>
          <w:rFonts w:ascii="Verdana" w:eastAsia="Verdana" w:hAnsi="Verdana" w:cs="Times New Roman"/>
          <w:noProof/>
        </w:r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 xml:space="preserve">Zhotovitele v daném ohledu kladené, které jsou jako jednotlivé prvky odpovědného zadávání uvedeny v následujících ustanovení tohoto </w:t>
      </w:r>
      <w:r w:rsidRPr="00AC3138">
        <w:rPr>
          <w:rFonts w:ascii="Verdana" w:eastAsia="Verdana" w:hAnsi="Verdana" w:cs="Times New Roman"/>
          <w:noProof/>
        </w:rPr>
        <w:t>článku smlouvy.</w:t>
      </w:r>
    </w:p>
    <w:p w14:paraId="29B66078" w14:textId="77777777" w:rsidR="002E7BD2" w:rsidRPr="00AC3138" w:rsidRDefault="002E7BD2" w:rsidP="002E7BD2">
      <w:pPr>
        <w:pStyle w:val="slovanseznam2"/>
        <w:numPr>
          <w:ilvl w:val="0"/>
          <w:numId w:val="0"/>
        </w:numPr>
        <w:ind w:left="1077"/>
        <w:rPr>
          <w:rFonts w:ascii="Verdana" w:eastAsia="Verdana" w:hAnsi="Verdana" w:cs="Times New Roman"/>
          <w:noProof/>
        </w:rPr>
      </w:pPr>
    </w:p>
    <w:p w14:paraId="5D0A7900" w14:textId="04905922" w:rsidR="00173892" w:rsidRDefault="00173892" w:rsidP="00D43DD4">
      <w:pPr>
        <w:pStyle w:val="slovanseznam2"/>
      </w:pPr>
      <w:r w:rsidRPr="00AC3138">
        <w:rPr>
          <w:rFonts w:ascii="Verdana" w:eastAsia="Verdana" w:hAnsi="Verdana" w:cs="Times New Roman"/>
          <w:noProof/>
        </w:rP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0B81F2E" w14:textId="0F127E21" w:rsidR="002E7BD2" w:rsidRDefault="002E7BD2" w:rsidP="002E7BD2">
      <w:pPr>
        <w:pStyle w:val="slovanseznam2"/>
        <w:numPr>
          <w:ilvl w:val="0"/>
          <w:numId w:val="0"/>
        </w:numPr>
      </w:pPr>
    </w:p>
    <w:p w14:paraId="75D0EAA2" w14:textId="390FE29B" w:rsidR="00173892" w:rsidRDefault="00173892" w:rsidP="00F06369">
      <w:pPr>
        <w:pStyle w:val="slovanseznam3"/>
        <w:rPr>
          <w:rFonts w:ascii="Verdana" w:eastAsia="Verdana" w:hAnsi="Verdana" w:cs="Times New Roman"/>
          <w:noProof/>
        </w:rPr>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w:t>
      </w:r>
      <w:r w:rsidRPr="00AC3138">
        <w:rPr>
          <w:rFonts w:ascii="Verdana" w:eastAsia="Verdana" w:hAnsi="Verdana" w:cs="Times New Roman"/>
          <w:noProof/>
        </w:rPr>
        <w:t>smlouvy.</w:t>
      </w:r>
    </w:p>
    <w:p w14:paraId="317513B3" w14:textId="77777777" w:rsidR="00173892" w:rsidRPr="00AC3138" w:rsidRDefault="00173892" w:rsidP="00AC3138">
      <w:pPr>
        <w:pStyle w:val="slovanseznam3"/>
        <w:numPr>
          <w:ilvl w:val="0"/>
          <w:numId w:val="0"/>
        </w:numPr>
        <w:ind w:left="1729"/>
        <w:rPr>
          <w:rFonts w:ascii="Verdana" w:eastAsia="Verdana" w:hAnsi="Verdana" w:cs="Times New Roman"/>
          <w:noProof/>
        </w:rPr>
      </w:pPr>
    </w:p>
    <w:p w14:paraId="21926A5D" w14:textId="708F5B61" w:rsidR="00173892" w:rsidRDefault="00173892" w:rsidP="00570936">
      <w:pPr>
        <w:pStyle w:val="slovanseznam3"/>
        <w:spacing w:after="120"/>
      </w:pPr>
      <w:r w:rsidRPr="00AC3138">
        <w:t>Zhotovitel se zavazuje uhradit smluvní pokutu ve výši 10.000</w:t>
      </w:r>
      <w:r w:rsidR="003B5EE5">
        <w:t>,-</w:t>
      </w:r>
      <w:r w:rsidRPr="00AC3138">
        <w:t xml:space="preserve"> Kč za každý byť i započatý den prodlení se splněním povinnosti předložit smluvní dokumentaci dle předchozího odstavce smlouvy. Zhotovitel se dále zavazuje uhradit smluvní pokutu ve výši 10.000</w:t>
      </w:r>
      <w:r w:rsidR="003B5EE5">
        <w:t>,-</w:t>
      </w:r>
      <w:r w:rsidRPr="00AC3138">
        <w:t xml:space="preserve">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69BC74F" w14:textId="77777777" w:rsidR="00570936" w:rsidRDefault="00570936" w:rsidP="00570936">
      <w:pPr>
        <w:pStyle w:val="Odstavecseseznamem"/>
      </w:pPr>
    </w:p>
    <w:p w14:paraId="4403BCFB" w14:textId="77777777" w:rsidR="008918AC" w:rsidRPr="00662F15" w:rsidRDefault="008918AC" w:rsidP="002E7BD2">
      <w:pPr>
        <w:pStyle w:val="slovanseznam"/>
        <w:spacing w:before="120" w:after="120"/>
        <w:rPr>
          <w:rFonts w:ascii="Verdana" w:eastAsia="Verdana" w:hAnsi="Verdana" w:cs="Times New Roman"/>
          <w:b/>
          <w:noProof/>
          <w:sz w:val="24"/>
          <w:szCs w:val="24"/>
        </w:rPr>
      </w:pPr>
      <w:r w:rsidRPr="00662F15">
        <w:rPr>
          <w:rFonts w:ascii="Verdana" w:eastAsia="Verdana" w:hAnsi="Verdana" w:cs="Times New Roman"/>
          <w:b/>
          <w:noProof/>
          <w:sz w:val="24"/>
          <w:szCs w:val="24"/>
        </w:rPr>
        <w:t>Závěrečná ustanovení</w:t>
      </w:r>
    </w:p>
    <w:p w14:paraId="5E75C305" w14:textId="062BA6D5"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Tato smlouva nabývá platnosti okamžikem podpisu poslední ze smluvních stran. Je-li smlouva uveřejňovaná dle zákona č. 340/2015 Sb. v registru smluv, nabývá účinnosti uveřejněním v registru smluv, jinak je účinná od okamžiku uzavření. Smlouva je projevem dobrovolného souhlasu s celým jejím obsahem včetně příloh, nebyla podepsána v tísni, ani za nápadně nevýhodných podmínek.</w:t>
      </w:r>
    </w:p>
    <w:p w14:paraId="53ABFD0A" w14:textId="77777777" w:rsidR="002E7BD2" w:rsidRPr="00EE270E" w:rsidRDefault="002E7BD2" w:rsidP="002E7BD2">
      <w:pPr>
        <w:pStyle w:val="slovanseznam2"/>
        <w:numPr>
          <w:ilvl w:val="0"/>
          <w:numId w:val="0"/>
        </w:numPr>
        <w:ind w:left="1077"/>
        <w:rPr>
          <w:rFonts w:ascii="Verdana" w:eastAsia="Verdana" w:hAnsi="Verdana" w:cs="Times New Roman"/>
          <w:noProof/>
        </w:rPr>
      </w:pPr>
    </w:p>
    <w:p w14:paraId="66C78ED9" w14:textId="60A42C7D"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lastRenderedPageBreak/>
        <w:t>Měnit nebo doplňovat text této smlouvy nebo příloh této smlouvy, které jsou její nedílnou součástí, je možné jen formou průběžně očíslovaných písemných dodatků, řádně potvrzených a podepsaných oprávněnými zástupci obou smluvních stran.</w:t>
      </w:r>
    </w:p>
    <w:p w14:paraId="154BB25F" w14:textId="73E59B8F" w:rsidR="00497A80" w:rsidRPr="00EE270E" w:rsidRDefault="00497A80" w:rsidP="00497A80">
      <w:pPr>
        <w:pStyle w:val="slovanseznam2"/>
        <w:numPr>
          <w:ilvl w:val="0"/>
          <w:numId w:val="0"/>
        </w:numPr>
        <w:rPr>
          <w:rFonts w:ascii="Verdana" w:eastAsia="Verdana" w:hAnsi="Verdana" w:cs="Times New Roman"/>
          <w:noProof/>
        </w:rPr>
      </w:pPr>
    </w:p>
    <w:p w14:paraId="10C01A97" w14:textId="1BEFE330"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Obě strany se zavazují, že veškeré případné spory, do nichž se při plnění této smlouvy dostanou, budou řešeny v prvé řadě dohodou. Zástupci smluvních stran se sejdou na základě písemné výzvy</w:t>
      </w:r>
      <w:r>
        <w:rPr>
          <w:rFonts w:ascii="Verdana" w:eastAsia="Verdana" w:hAnsi="Verdana" w:cs="Times New Roman"/>
          <w:noProof/>
        </w:rPr>
        <w:t xml:space="preserve"> </w:t>
      </w:r>
      <w:r w:rsidRPr="00EE270E">
        <w:rPr>
          <w:rFonts w:ascii="Verdana" w:eastAsia="Verdana" w:hAnsi="Verdana" w:cs="Times New Roman"/>
          <w:noProof/>
        </w:rPr>
        <w:t>v dohodnutém termínu a místě nejpozději do 10-ti dnů ode dne doručení výzvy. V případě nedohody se spor řeší před věcně a místně příslušnými obecnými soudy ČR.</w:t>
      </w:r>
    </w:p>
    <w:p w14:paraId="5CEB7B62" w14:textId="435587B3" w:rsidR="00497A80" w:rsidRPr="00EE270E" w:rsidRDefault="00497A80" w:rsidP="00497A80">
      <w:pPr>
        <w:pStyle w:val="slovanseznam2"/>
        <w:numPr>
          <w:ilvl w:val="0"/>
          <w:numId w:val="0"/>
        </w:numPr>
        <w:rPr>
          <w:rFonts w:ascii="Verdana" w:eastAsia="Verdana" w:hAnsi="Verdana" w:cs="Times New Roman"/>
          <w:noProof/>
        </w:rPr>
      </w:pPr>
    </w:p>
    <w:p w14:paraId="34C8BAB8" w14:textId="4EA51F64"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Objednatel je oprávněn v případě oprávněných pochybností o dodržení termínu ukončení díla</w:t>
      </w:r>
      <w:r>
        <w:rPr>
          <w:rFonts w:ascii="Verdana" w:eastAsia="Verdana" w:hAnsi="Verdana" w:cs="Times New Roman"/>
          <w:noProof/>
        </w:rPr>
        <w:t xml:space="preserve"> </w:t>
      </w:r>
      <w:r w:rsidRPr="00EE270E">
        <w:rPr>
          <w:rFonts w:ascii="Verdana" w:eastAsia="Verdana" w:hAnsi="Verdana" w:cs="Times New Roman"/>
          <w:noProof/>
        </w:rPr>
        <w:t>či v případě nekvalitního provádění díla a po předchozím jednání vedoucím k odstranění uvedených skutečností, podat výpověď z tohoto smluvního vztahu s výpovědní lhůtou 15 kalendářních dní od doručení této výpovědi.</w:t>
      </w:r>
    </w:p>
    <w:p w14:paraId="2FB22A07" w14:textId="1C3768E8" w:rsidR="00497A80" w:rsidRPr="00EE270E" w:rsidRDefault="00497A80" w:rsidP="00497A80">
      <w:pPr>
        <w:pStyle w:val="slovanseznam2"/>
        <w:numPr>
          <w:ilvl w:val="0"/>
          <w:numId w:val="0"/>
        </w:numPr>
        <w:rPr>
          <w:rFonts w:ascii="Verdana" w:eastAsia="Verdana" w:hAnsi="Verdana" w:cs="Times New Roman"/>
          <w:noProof/>
        </w:rPr>
      </w:pPr>
    </w:p>
    <w:p w14:paraId="666ADEB2" w14:textId="280DE97C" w:rsidR="00497A80" w:rsidRPr="00497A80" w:rsidRDefault="008918AC" w:rsidP="00497A80">
      <w:pPr>
        <w:pStyle w:val="slovanseznam2"/>
        <w:rPr>
          <w:rFonts w:ascii="Verdana" w:eastAsia="Verdana" w:hAnsi="Verdana" w:cs="Times New Roman"/>
          <w:noProof/>
        </w:rPr>
      </w:pPr>
      <w:r w:rsidRPr="00EE270E">
        <w:rPr>
          <w:rFonts w:ascii="Verdana" w:eastAsia="Verdana" w:hAnsi="Verdana" w:cs="Times New Roman"/>
          <w:noProof/>
        </w:rPr>
        <w:t>Objednatel je oprávněn odstoupit od smlouvy o dílo v případě podstatného porušení povinností</w:t>
      </w:r>
      <w:r>
        <w:rPr>
          <w:rFonts w:ascii="Verdana" w:eastAsia="Verdana" w:hAnsi="Verdana" w:cs="Times New Roman"/>
          <w:noProof/>
        </w:rPr>
        <w:t xml:space="preserve"> </w:t>
      </w:r>
      <w:r w:rsidRPr="00EE270E">
        <w:rPr>
          <w:rFonts w:ascii="Verdana" w:eastAsia="Verdana" w:hAnsi="Verdana" w:cs="Times New Roman"/>
          <w:noProof/>
        </w:rPr>
        <w:t>ze strany zhotovitele. Za podstatné porušení smluvních povinností ze strany zhotovitele se považuje zejména:</w:t>
      </w:r>
    </w:p>
    <w:p w14:paraId="5FADE98F" w14:textId="082BF707" w:rsidR="008918AC" w:rsidRPr="000B39E3" w:rsidRDefault="008918AC" w:rsidP="008918AC">
      <w:pPr>
        <w:numPr>
          <w:ilvl w:val="0"/>
          <w:numId w:val="36"/>
        </w:numPr>
        <w:spacing w:before="60" w:after="0" w:line="240" w:lineRule="auto"/>
      </w:pPr>
      <w:r w:rsidRPr="000B39E3">
        <w:t>zjistí-li objednatel při kontrole provádění díla, že zhotovitel neprovádí dílo v</w:t>
      </w:r>
      <w:r>
        <w:t> </w:t>
      </w:r>
      <w:r w:rsidRPr="000B39E3">
        <w:t>souladu</w:t>
      </w:r>
      <w:r>
        <w:t xml:space="preserve"> </w:t>
      </w:r>
      <w:r w:rsidRPr="000B39E3">
        <w:t>se smlouvou o dílo a jejími přílohami nebo v souladu s podklady a pokyny, které jsou pro provedení díla závazné a zhotovitel, přestože byl objednatelem vyzván k provádění díla řádným způsobem a k odstranění případných vad vzniklých vadným prováděním díla, tak objednatelem mu poskytnuté přiměřené lhůtě neučinil,</w:t>
      </w:r>
    </w:p>
    <w:p w14:paraId="2DE5F3D5" w14:textId="77777777" w:rsidR="008918AC" w:rsidRPr="000B39E3" w:rsidRDefault="008918AC" w:rsidP="008918AC">
      <w:pPr>
        <w:numPr>
          <w:ilvl w:val="0"/>
          <w:numId w:val="36"/>
        </w:numPr>
        <w:spacing w:before="60" w:after="0" w:line="240" w:lineRule="auto"/>
      </w:pPr>
      <w:r w:rsidRPr="000B39E3">
        <w:t>jestliže je zhotovitel v prodlení s plněním svých povinností více než 30 kalendářních dnů oproti termínům stanoveným ve smlouvě o dílo nebo jejích přílohách,</w:t>
      </w:r>
    </w:p>
    <w:p w14:paraId="69C806E5" w14:textId="77777777" w:rsidR="008918AC" w:rsidRPr="000B39E3" w:rsidRDefault="008918AC" w:rsidP="008918AC">
      <w:pPr>
        <w:numPr>
          <w:ilvl w:val="0"/>
          <w:numId w:val="36"/>
        </w:numPr>
        <w:spacing w:before="60" w:after="0" w:line="240" w:lineRule="auto"/>
      </w:pPr>
      <w:r w:rsidRPr="000B39E3">
        <w:t xml:space="preserve">jestliže zhotovitel bez předchozího písemného souhlasu objednatele pověří prováděním díla jiného </w:t>
      </w:r>
      <w:r>
        <w:t>poddod</w:t>
      </w:r>
      <w:r w:rsidRPr="000B39E3">
        <w:t>avatele než toho, který byl uveden v nabídce zhotovitele, nebo i jen částečně postoupí práva a povinnosti spojená s prováděním díla třetí osobě,</w:t>
      </w:r>
    </w:p>
    <w:p w14:paraId="39BD7B33" w14:textId="77777777" w:rsidR="008918AC" w:rsidRPr="000B39E3" w:rsidRDefault="008918AC" w:rsidP="008918AC">
      <w:pPr>
        <w:numPr>
          <w:ilvl w:val="0"/>
          <w:numId w:val="36"/>
        </w:numPr>
        <w:spacing w:before="60" w:after="0" w:line="240" w:lineRule="auto"/>
      </w:pPr>
      <w:r w:rsidRPr="000B39E3">
        <w:t>jestliže bylo příslušným soudem vydáno rozhodnutí o úpadku zhotovitele nebo na návrh zhotovitele vyhlášeno moratorium, jestliže byl zhotovitel zrušen s likvidací nebo bez likvidace v případě, že nemá žádný majetek, jestliže byla proti zhotoviteli pravomocně nařízena exekuce nebo jestliže zhotovitel není schopen jinak plnit své povinnosti související s prováděním díla,</w:t>
      </w:r>
    </w:p>
    <w:p w14:paraId="352C1E9B" w14:textId="77777777" w:rsidR="008918AC" w:rsidRPr="000B39E3" w:rsidRDefault="008918AC" w:rsidP="008918AC">
      <w:pPr>
        <w:numPr>
          <w:ilvl w:val="0"/>
          <w:numId w:val="36"/>
        </w:numPr>
        <w:spacing w:before="60" w:after="0" w:line="240" w:lineRule="auto"/>
      </w:pPr>
      <w:r w:rsidRPr="000B39E3">
        <w:t xml:space="preserve">jestliže zhotovitel nebo jeho </w:t>
      </w:r>
      <w:r>
        <w:t>poddod</w:t>
      </w:r>
      <w:r w:rsidRPr="000B39E3">
        <w:t>avatel poskytne nebo nařídí poskytnout zaměstnanci objednatele nebo třetí osobě úplatek, dar, prémii nebo jinou cennou věc nebo jiný majetkový</w:t>
      </w:r>
      <w:r>
        <w:t xml:space="preserve"> </w:t>
      </w:r>
      <w:r w:rsidRPr="000B39E3">
        <w:t>či osobní prospěch jako stimulaci za účelem získání neoprávněného prospěchu v</w:t>
      </w:r>
      <w:r>
        <w:t> </w:t>
      </w:r>
      <w:r w:rsidRPr="000B39E3">
        <w:t>souvislosti</w:t>
      </w:r>
      <w:r>
        <w:t xml:space="preserve"> </w:t>
      </w:r>
      <w:r w:rsidRPr="000B39E3">
        <w:t>se smlouvou o dílo,</w:t>
      </w:r>
    </w:p>
    <w:p w14:paraId="789EFA4B" w14:textId="77777777" w:rsidR="008918AC" w:rsidRPr="000B39E3" w:rsidRDefault="008918AC" w:rsidP="008918AC">
      <w:pPr>
        <w:numPr>
          <w:ilvl w:val="0"/>
          <w:numId w:val="36"/>
        </w:numPr>
        <w:spacing w:before="60" w:after="0" w:line="240" w:lineRule="auto"/>
      </w:pPr>
      <w:r w:rsidRPr="000B39E3">
        <w:t>jestliže zhotovitel neudržuje v platnosti pojistné smlouvy v rozsahu vyžadovaném smlouvou</w:t>
      </w:r>
      <w:r>
        <w:t xml:space="preserve"> </w:t>
      </w:r>
      <w:r w:rsidRPr="000B39E3">
        <w:t>o dílo a jejími přílohami,</w:t>
      </w:r>
    </w:p>
    <w:p w14:paraId="05F51539" w14:textId="77777777" w:rsidR="008918AC" w:rsidRPr="00E93642" w:rsidRDefault="008918AC" w:rsidP="008918AC">
      <w:pPr>
        <w:numPr>
          <w:ilvl w:val="0"/>
          <w:numId w:val="36"/>
        </w:numPr>
        <w:spacing w:before="60" w:line="240" w:lineRule="auto"/>
        <w:rPr>
          <w:b/>
        </w:rPr>
      </w:pPr>
      <w:r w:rsidRPr="000B39E3">
        <w:t xml:space="preserve">jestliže zhotovitel odmítne podepsat seznámení s riziky práce dle odstavce </w:t>
      </w:r>
      <w:r w:rsidRPr="00E60B04">
        <w:t>6.</w:t>
      </w:r>
      <w:r>
        <w:t>6</w:t>
      </w:r>
      <w:r w:rsidRPr="000B39E3">
        <w:t xml:space="preserve"> této smlouvy.</w:t>
      </w:r>
    </w:p>
    <w:p w14:paraId="263BD67E" w14:textId="79962265"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 xml:space="preserve">Zhotovitel se zavazuje uhradit objednateli v plném rozsahu zvýšené náklady na dokončení díla, které objednateli vzniknou následkem toho, že odstoupil od smlouvy o dílo z důvodů na straně zhotovitele. </w:t>
      </w:r>
    </w:p>
    <w:p w14:paraId="0FB272C8" w14:textId="77777777" w:rsidR="00497A80" w:rsidRPr="00EE270E" w:rsidRDefault="00497A80" w:rsidP="00497A80">
      <w:pPr>
        <w:pStyle w:val="slovanseznam2"/>
        <w:numPr>
          <w:ilvl w:val="0"/>
          <w:numId w:val="0"/>
        </w:numPr>
        <w:ind w:left="1077"/>
        <w:rPr>
          <w:rFonts w:ascii="Verdana" w:eastAsia="Verdana" w:hAnsi="Verdana" w:cs="Times New Roman"/>
          <w:noProof/>
        </w:rPr>
      </w:pPr>
    </w:p>
    <w:p w14:paraId="60A06EBF" w14:textId="14521580"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Obě smluvní strany jsou oprávněny odstoupit od smlouvy o dílo v případě, že zhotovitel</w:t>
      </w:r>
      <w:r>
        <w:rPr>
          <w:rFonts w:ascii="Verdana" w:eastAsia="Verdana" w:hAnsi="Verdana" w:cs="Times New Roman"/>
          <w:noProof/>
        </w:rPr>
        <w:t xml:space="preserve"> </w:t>
      </w:r>
      <w:r w:rsidRPr="00EE270E">
        <w:rPr>
          <w:rFonts w:ascii="Verdana" w:eastAsia="Verdana" w:hAnsi="Verdana" w:cs="Times New Roman"/>
          <w:noProof/>
        </w:rPr>
        <w:t>při provádění díla zjistí skryté překážky, které znemožňují provedení díla dohodnutým způsobem</w:t>
      </w:r>
      <w:r>
        <w:rPr>
          <w:rFonts w:ascii="Verdana" w:eastAsia="Verdana" w:hAnsi="Verdana" w:cs="Times New Roman"/>
          <w:noProof/>
        </w:rPr>
        <w:t xml:space="preserve"> </w:t>
      </w:r>
      <w:r w:rsidRPr="00EE270E">
        <w:rPr>
          <w:rFonts w:ascii="Verdana" w:eastAsia="Verdana" w:hAnsi="Verdana" w:cs="Times New Roman"/>
          <w:noProof/>
        </w:rPr>
        <w:t>a smluvní strany se nedohodnou na změně smlouvy o dílo a způsobu jeho provádění.</w:t>
      </w:r>
    </w:p>
    <w:p w14:paraId="2C0F903E" w14:textId="67230438" w:rsidR="00497A80" w:rsidRPr="00EE270E" w:rsidRDefault="00497A80" w:rsidP="00497A80">
      <w:pPr>
        <w:pStyle w:val="slovanseznam2"/>
        <w:numPr>
          <w:ilvl w:val="0"/>
          <w:numId w:val="0"/>
        </w:numPr>
        <w:rPr>
          <w:rFonts w:ascii="Verdana" w:eastAsia="Verdana" w:hAnsi="Verdana" w:cs="Times New Roman"/>
          <w:noProof/>
        </w:rPr>
      </w:pPr>
    </w:p>
    <w:p w14:paraId="05C58077" w14:textId="28D87103"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Smluvní strana oprávněná odstoupit od smlouvy o dílo je povinna odstoupení od smlouvy oznámit druhé smluvní straně písemně formou poštovní zásilky s dodejkou.</w:t>
      </w:r>
      <w:r>
        <w:rPr>
          <w:rFonts w:ascii="Verdana" w:eastAsia="Verdana" w:hAnsi="Verdana" w:cs="Times New Roman"/>
          <w:noProof/>
        </w:rPr>
        <w:t xml:space="preserve"> </w:t>
      </w:r>
      <w:r w:rsidRPr="00EE270E">
        <w:rPr>
          <w:rFonts w:ascii="Verdana" w:eastAsia="Verdana" w:hAnsi="Verdana" w:cs="Times New Roman"/>
          <w:noProof/>
        </w:rPr>
        <w:t xml:space="preserve">Odstoupení od smlouvy nabývá účinnosti dnem doručení písemného oznámení o odstoupení druhé smluvní straně. </w:t>
      </w:r>
    </w:p>
    <w:p w14:paraId="0DBBE2D7" w14:textId="77777777" w:rsidR="00497A80" w:rsidRDefault="00497A80" w:rsidP="00497A80">
      <w:pPr>
        <w:pStyle w:val="Odstavecseseznamem"/>
        <w:rPr>
          <w:rFonts w:ascii="Verdana" w:eastAsia="Verdana" w:hAnsi="Verdana" w:cs="Times New Roman"/>
          <w:noProof/>
        </w:rPr>
      </w:pPr>
    </w:p>
    <w:p w14:paraId="12744E51" w14:textId="77777777" w:rsidR="00497A80" w:rsidRPr="00EE270E" w:rsidRDefault="00497A80" w:rsidP="00497A80">
      <w:pPr>
        <w:pStyle w:val="slovanseznam2"/>
        <w:numPr>
          <w:ilvl w:val="0"/>
          <w:numId w:val="0"/>
        </w:numPr>
        <w:ind w:left="1077"/>
        <w:rPr>
          <w:rFonts w:ascii="Verdana" w:eastAsia="Verdana" w:hAnsi="Verdana" w:cs="Times New Roman"/>
          <w:noProof/>
        </w:rPr>
      </w:pPr>
    </w:p>
    <w:p w14:paraId="04DDF800" w14:textId="76055385"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Okamžikem doručení oznámení o odstoupení od smlouvy o dílo zanikají všechna práva</w:t>
      </w:r>
      <w:r>
        <w:rPr>
          <w:rFonts w:ascii="Verdana" w:eastAsia="Verdana" w:hAnsi="Verdana" w:cs="Times New Roman"/>
          <w:noProof/>
        </w:rPr>
        <w:t xml:space="preserve"> </w:t>
      </w:r>
      <w:r w:rsidRPr="00EE270E">
        <w:rPr>
          <w:rFonts w:ascii="Verdana" w:eastAsia="Verdana" w:hAnsi="Verdana" w:cs="Times New Roman"/>
          <w:noProof/>
        </w:rPr>
        <w:t>a povinnosti smluvních stran ze smlouvy. Odstoupení od smlouvy o dílo se však nedotýká nároku na náhradu škody vzniklé porušením smlouvy, řešení sporů mezi smluvními stranami a jiných ustanovení, která podle projevené vůle smluvních stran nebo vzhledem ke své povaze mají trvat</w:t>
      </w:r>
      <w:r>
        <w:rPr>
          <w:rFonts w:ascii="Verdana" w:eastAsia="Verdana" w:hAnsi="Verdana" w:cs="Times New Roman"/>
          <w:noProof/>
        </w:rPr>
        <w:t xml:space="preserve"> </w:t>
      </w:r>
      <w:r w:rsidRPr="00EE270E">
        <w:rPr>
          <w:rFonts w:ascii="Verdana" w:eastAsia="Verdana" w:hAnsi="Verdana" w:cs="Times New Roman"/>
          <w:noProof/>
        </w:rPr>
        <w:t>i po ukončení smlouvy.</w:t>
      </w:r>
    </w:p>
    <w:p w14:paraId="45620303" w14:textId="77777777" w:rsidR="00497A80" w:rsidRPr="00EE270E" w:rsidRDefault="00497A80" w:rsidP="00497A80">
      <w:pPr>
        <w:pStyle w:val="slovanseznam2"/>
        <w:numPr>
          <w:ilvl w:val="0"/>
          <w:numId w:val="0"/>
        </w:numPr>
        <w:ind w:left="1077"/>
        <w:rPr>
          <w:rFonts w:ascii="Verdana" w:eastAsia="Verdana" w:hAnsi="Verdana" w:cs="Times New Roman"/>
          <w:noProof/>
        </w:rPr>
      </w:pPr>
    </w:p>
    <w:p w14:paraId="19C7C90D" w14:textId="642FCA1A" w:rsidR="00497A80" w:rsidRPr="00497A80" w:rsidRDefault="008918AC" w:rsidP="00497A80">
      <w:pPr>
        <w:pStyle w:val="slovanseznam2"/>
        <w:rPr>
          <w:rFonts w:ascii="Verdana" w:eastAsia="Verdana" w:hAnsi="Verdana" w:cs="Times New Roman"/>
          <w:noProof/>
        </w:rPr>
      </w:pPr>
      <w:r w:rsidRPr="00EE270E">
        <w:rPr>
          <w:rFonts w:ascii="Verdana" w:eastAsia="Verdana" w:hAnsi="Verdana" w:cs="Times New Roman"/>
          <w:noProof/>
        </w:rPr>
        <w:t>V případě, že dojde k účinnému odstoupení od smlouvy o dílo, se zhotovitel zavazuje:</w:t>
      </w:r>
    </w:p>
    <w:p w14:paraId="0D4BC65F" w14:textId="77777777" w:rsidR="008918AC" w:rsidRPr="000B39E3" w:rsidRDefault="008918AC" w:rsidP="008918AC">
      <w:pPr>
        <w:numPr>
          <w:ilvl w:val="0"/>
          <w:numId w:val="36"/>
        </w:numPr>
        <w:spacing w:before="60" w:after="0" w:line="240" w:lineRule="auto"/>
      </w:pPr>
      <w:r w:rsidRPr="000B39E3">
        <w:t>okamžitě ukončit veškeré práce na provádění díla s výjimkou prací, které nesnesou odkladu, aby objednatel nebo třetí osoby neutrpěly újmu na svých právech, zejména na životě, zdraví, majetku nebo bezpečnosti,</w:t>
      </w:r>
    </w:p>
    <w:p w14:paraId="121EA22F" w14:textId="77777777" w:rsidR="008918AC" w:rsidRPr="000B39E3" w:rsidRDefault="008918AC" w:rsidP="008918AC">
      <w:pPr>
        <w:numPr>
          <w:ilvl w:val="0"/>
          <w:numId w:val="36"/>
        </w:numPr>
        <w:spacing w:before="60" w:after="0" w:line="240" w:lineRule="auto"/>
      </w:pPr>
      <w:r w:rsidRPr="000B39E3">
        <w:t>do 15 dnů ode dne, kdy odstoupení od smlouvy o dílo nabude účinnosti, zjistit rozsah všech prací, které byly na díle skutečně provedeny ode dne posledního zjištění do doby ukončení prací na provádění díla a které byly objednatelem převzaty, a předat objednateli k odsouhlasení a potvrzení zjišťovací protokol,</w:t>
      </w:r>
    </w:p>
    <w:p w14:paraId="3C40A86F" w14:textId="77777777" w:rsidR="008918AC" w:rsidRPr="000B39E3" w:rsidRDefault="008918AC" w:rsidP="008918AC">
      <w:pPr>
        <w:numPr>
          <w:ilvl w:val="0"/>
          <w:numId w:val="36"/>
        </w:numPr>
        <w:spacing w:before="60" w:after="0" w:line="240" w:lineRule="auto"/>
      </w:pPr>
      <w:r w:rsidRPr="000B39E3">
        <w:t>v souladu s výše uvedeným zjištěným rozsahem prací provedených na díle vystavit a doručit objednateli daňový doklad za účelem úhrady na díle skutečně provedených a objednatelem převzatých prací,</w:t>
      </w:r>
    </w:p>
    <w:p w14:paraId="178A8F7B" w14:textId="77777777" w:rsidR="008918AC" w:rsidRPr="000B39E3" w:rsidRDefault="008918AC" w:rsidP="008918AC">
      <w:pPr>
        <w:numPr>
          <w:ilvl w:val="0"/>
          <w:numId w:val="36"/>
        </w:numPr>
        <w:spacing w:before="60" w:after="0" w:line="240" w:lineRule="auto"/>
      </w:pPr>
      <w:r w:rsidRPr="000B39E3">
        <w:t>vrátit objednateli veškeré podklady a věci, které od něho za účelem provedení díla převzal,</w:t>
      </w:r>
    </w:p>
    <w:p w14:paraId="39AF1D67" w14:textId="77777777" w:rsidR="008918AC" w:rsidRPr="000B39E3" w:rsidRDefault="008918AC" w:rsidP="008918AC">
      <w:pPr>
        <w:numPr>
          <w:ilvl w:val="0"/>
          <w:numId w:val="36"/>
        </w:numPr>
        <w:spacing w:before="60" w:after="0" w:line="240" w:lineRule="auto"/>
      </w:pPr>
      <w:r w:rsidRPr="000B39E3">
        <w:t>předat objednateli veškeré doklady a dokumenty vztahující se k již provedenému dílu nebo jeho části,</w:t>
      </w:r>
    </w:p>
    <w:p w14:paraId="0E07C958" w14:textId="77777777" w:rsidR="008918AC" w:rsidRPr="000B39E3" w:rsidRDefault="008918AC" w:rsidP="008918AC">
      <w:pPr>
        <w:numPr>
          <w:ilvl w:val="0"/>
          <w:numId w:val="36"/>
        </w:numPr>
        <w:spacing w:before="60" w:after="0" w:line="240" w:lineRule="auto"/>
      </w:pPr>
      <w:r w:rsidRPr="000B39E3">
        <w:t>předat objednateli veškerý materiál, výrobky a zařízení, které již byly objednatelem uhrazeny,</w:t>
      </w:r>
    </w:p>
    <w:p w14:paraId="5BC3EF09" w14:textId="77777777" w:rsidR="008918AC" w:rsidRPr="000B39E3" w:rsidRDefault="008918AC" w:rsidP="008918AC">
      <w:pPr>
        <w:numPr>
          <w:ilvl w:val="0"/>
          <w:numId w:val="36"/>
        </w:numPr>
        <w:spacing w:before="60" w:line="240" w:lineRule="auto"/>
      </w:pPr>
      <w:r w:rsidRPr="000B39E3">
        <w:t xml:space="preserve">bez zbytečného odkladu nahradit objednateli škodu, která mu odstoupením vznikla v případě, že objednatel odstoupil od smlouvy o dílo z důvodu na straně zhotovitele. </w:t>
      </w:r>
    </w:p>
    <w:p w14:paraId="584D7822" w14:textId="153B0A68" w:rsidR="00497A80" w:rsidRDefault="008918AC" w:rsidP="00497A80">
      <w:pPr>
        <w:pStyle w:val="slovanseznam2"/>
        <w:rPr>
          <w:rFonts w:ascii="Verdana" w:eastAsia="Verdana" w:hAnsi="Verdana" w:cs="Times New Roman"/>
          <w:noProof/>
        </w:rPr>
      </w:pPr>
      <w:r w:rsidRPr="00EE270E">
        <w:rPr>
          <w:rFonts w:ascii="Verdana" w:eastAsia="Verdana" w:hAnsi="Verdana" w:cs="Times New Roman"/>
          <w:noProof/>
        </w:rPr>
        <w:t>V případě odstoupení od smlouvy o dílo se objednatel zavazuje uhradit zhotoviteli část ceny za dílo, která odpovídá rozsahu prací, jež byly na díle provedeny do okamžiku jejich ukončení poté, kdy odstoupení od smlouvy o dílo nabylo účinnosti.</w:t>
      </w:r>
    </w:p>
    <w:p w14:paraId="150AFEE4" w14:textId="77777777" w:rsidR="00497A80" w:rsidRPr="00497A80" w:rsidRDefault="00497A80" w:rsidP="00497A80">
      <w:pPr>
        <w:pStyle w:val="slovanseznam2"/>
        <w:numPr>
          <w:ilvl w:val="0"/>
          <w:numId w:val="0"/>
        </w:numPr>
        <w:ind w:left="1077"/>
        <w:rPr>
          <w:rFonts w:ascii="Verdana" w:eastAsia="Verdana" w:hAnsi="Verdana" w:cs="Times New Roman"/>
          <w:noProof/>
        </w:rPr>
      </w:pPr>
    </w:p>
    <w:p w14:paraId="14849EC3" w14:textId="77777777" w:rsidR="008918AC" w:rsidRPr="00EE270E" w:rsidRDefault="008918AC" w:rsidP="008918AC">
      <w:pPr>
        <w:ind w:left="1077"/>
        <w:rPr>
          <w:rFonts w:ascii="Verdana" w:eastAsia="Verdana" w:hAnsi="Verdana" w:cs="Times New Roman"/>
          <w:noProof/>
        </w:rPr>
      </w:pPr>
      <w:r w:rsidRPr="00EE270E">
        <w:rPr>
          <w:rFonts w:ascii="Verdana" w:eastAsia="Verdana" w:hAnsi="Verdana" w:cs="Times New Roman"/>
          <w:noProof/>
        </w:rPr>
        <w:t>Dojde-li však k odstoupení od smlouvy z důvodu na straně zhotovitele a rozsah provedených prací nemá pro objednatel význam, není povinen za provedené práce odpovídající cenu uhradit.</w:t>
      </w:r>
    </w:p>
    <w:p w14:paraId="3ECB67AC" w14:textId="7A648AE5"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 xml:space="preserve">Objednatel je oprávněn snížit úhradu části ceny za dílo o částku odpovídající výši škody, která objednateli vznikla v důsledku odstoupení od smlouvy o dílo z důvodů na straně zhotovitele.  </w:t>
      </w:r>
    </w:p>
    <w:p w14:paraId="7E3176D6" w14:textId="77777777" w:rsidR="00497A80" w:rsidRPr="00EE270E" w:rsidRDefault="00497A80" w:rsidP="00497A80">
      <w:pPr>
        <w:pStyle w:val="slovanseznam2"/>
        <w:numPr>
          <w:ilvl w:val="0"/>
          <w:numId w:val="0"/>
        </w:numPr>
        <w:ind w:left="1077"/>
        <w:rPr>
          <w:rFonts w:ascii="Verdana" w:eastAsia="Verdana" w:hAnsi="Verdana" w:cs="Times New Roman"/>
          <w:noProof/>
        </w:rPr>
      </w:pPr>
    </w:p>
    <w:p w14:paraId="1C54FA3E" w14:textId="1B176A4B"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Jestliže dojde k odstoupení od smlouvy o dílo před dokončením díla, je objednatel oprávněn zajistit provedení zbylé části díla prostřednictvím jiného zhotovitele.</w:t>
      </w:r>
    </w:p>
    <w:p w14:paraId="6C557C03" w14:textId="502BC445" w:rsidR="00497A80" w:rsidRPr="00EE270E" w:rsidRDefault="00497A80" w:rsidP="00497A80">
      <w:pPr>
        <w:pStyle w:val="slovanseznam2"/>
        <w:numPr>
          <w:ilvl w:val="0"/>
          <w:numId w:val="0"/>
        </w:numPr>
        <w:rPr>
          <w:rFonts w:ascii="Verdana" w:eastAsia="Verdana" w:hAnsi="Verdana" w:cs="Times New Roman"/>
          <w:noProof/>
        </w:rPr>
      </w:pPr>
    </w:p>
    <w:p w14:paraId="0310DE51" w14:textId="41DB323E"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Pokud není v této smlouvě uvedeno jinak, platí pro právní vztahy z ní vyplývající příslušná ustanovení obecně závazných právních předpisů, zejména pak ustanovení občanského zákoníku v platném znění.</w:t>
      </w:r>
    </w:p>
    <w:p w14:paraId="11234FB7" w14:textId="3E7BEA5A" w:rsidR="00497A80" w:rsidRPr="00EE270E" w:rsidRDefault="00497A80" w:rsidP="00497A80">
      <w:pPr>
        <w:pStyle w:val="slovanseznam2"/>
        <w:numPr>
          <w:ilvl w:val="0"/>
          <w:numId w:val="0"/>
        </w:numPr>
        <w:rPr>
          <w:rFonts w:ascii="Verdana" w:eastAsia="Verdana" w:hAnsi="Verdana" w:cs="Times New Roman"/>
          <w:noProof/>
        </w:rPr>
      </w:pPr>
    </w:p>
    <w:p w14:paraId="392D68F9" w14:textId="5421AAE9"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Vnitropodnikové předpisy vzniklé z činností organizačních předchůdců objednatele (SDC Praha,  SDC Střední Čechy, popř. RCP Praha) jsou nadále platné v rámci činností zajišťovaných Oblastním ředitelstvím Praha.</w:t>
      </w:r>
    </w:p>
    <w:p w14:paraId="2AA68224" w14:textId="4229D026" w:rsidR="00497A80" w:rsidRPr="00EE270E" w:rsidRDefault="00497A80" w:rsidP="00497A80">
      <w:pPr>
        <w:pStyle w:val="slovanseznam2"/>
        <w:numPr>
          <w:ilvl w:val="0"/>
          <w:numId w:val="0"/>
        </w:numPr>
        <w:rPr>
          <w:rFonts w:ascii="Verdana" w:eastAsia="Verdana" w:hAnsi="Verdana" w:cs="Times New Roman"/>
          <w:noProof/>
        </w:rPr>
      </w:pPr>
    </w:p>
    <w:p w14:paraId="734FCFE0" w14:textId="6B61C346" w:rsidR="00497A80" w:rsidRDefault="008918AC" w:rsidP="00497A80">
      <w:pPr>
        <w:pStyle w:val="slovanseznam2"/>
        <w:rPr>
          <w:rFonts w:ascii="Verdana" w:eastAsia="Verdana" w:hAnsi="Verdana" w:cs="Times New Roman"/>
          <w:noProof/>
        </w:rPr>
      </w:pPr>
      <w:r w:rsidRPr="00EE270E">
        <w:rPr>
          <w:rFonts w:ascii="Verdana" w:eastAsia="Verdana" w:hAnsi="Verdana" w:cs="Times New Roman"/>
          <w:noProof/>
        </w:rPr>
        <w:t>Zhotovitel prohlašuje, že souhlasí, aby objednatel pokud to bude nezbytné, použil jeho osobní údaje v souladu se zákonem č. 101/2000 Sb. o ochraně osobních údajů v platném znění, pro účely sepsání této smlouvy a jejich zpracování v systému SAP.</w:t>
      </w:r>
    </w:p>
    <w:p w14:paraId="208D4A5E" w14:textId="3A6B2C35" w:rsidR="00497A80" w:rsidRPr="00497A80" w:rsidRDefault="00497A80" w:rsidP="00497A80">
      <w:pPr>
        <w:pStyle w:val="slovanseznam2"/>
        <w:numPr>
          <w:ilvl w:val="0"/>
          <w:numId w:val="0"/>
        </w:numPr>
        <w:rPr>
          <w:rFonts w:ascii="Verdana" w:eastAsia="Verdana" w:hAnsi="Verdana" w:cs="Times New Roman"/>
          <w:noProof/>
        </w:rPr>
      </w:pPr>
    </w:p>
    <w:p w14:paraId="6DF13954" w14:textId="66628DF2"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lastRenderedPageBreak/>
        <w:t>Smluvní strany nejsou oprávněny bez předchozího písemného souhlasu druhé strany převést</w:t>
      </w:r>
      <w:r w:rsidR="003B5EE5">
        <w:rPr>
          <w:rFonts w:ascii="Verdana" w:eastAsia="Verdana" w:hAnsi="Verdana" w:cs="Times New Roman"/>
          <w:noProof/>
        </w:rPr>
        <w:t xml:space="preserve"> </w:t>
      </w:r>
      <w:r w:rsidRPr="00EE270E">
        <w:rPr>
          <w:rFonts w:ascii="Verdana" w:eastAsia="Verdana" w:hAnsi="Verdana" w:cs="Times New Roman"/>
          <w:noProof/>
        </w:rPr>
        <w:t>na jinou osobu práva, povinnosti a závazky vyplývající z této smlouvy.</w:t>
      </w:r>
    </w:p>
    <w:p w14:paraId="6DEC6B6E" w14:textId="60C284D4" w:rsidR="00497A80" w:rsidRPr="00EE270E" w:rsidRDefault="00497A80" w:rsidP="00497A80">
      <w:pPr>
        <w:pStyle w:val="slovanseznam2"/>
        <w:numPr>
          <w:ilvl w:val="0"/>
          <w:numId w:val="0"/>
        </w:numPr>
        <w:rPr>
          <w:rFonts w:ascii="Verdana" w:eastAsia="Verdana" w:hAnsi="Verdana" w:cs="Times New Roman"/>
          <w:noProof/>
        </w:rPr>
      </w:pPr>
    </w:p>
    <w:p w14:paraId="5A314679" w14:textId="37833973"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Smluvní strany podpisem této smlouvy vylučují, že se při právním styku mezi smluvními stranami přihlíží k obchodním zvyklostem, které tak nemají přednost před ustanoveními zákona dle § 558 odst. 2 zákona č. 89/2012 Sb., občanský zákoník.</w:t>
      </w:r>
    </w:p>
    <w:p w14:paraId="403FBB2E" w14:textId="4E6FD93D" w:rsidR="00497A80" w:rsidRPr="00EE270E" w:rsidRDefault="00497A80" w:rsidP="00497A80">
      <w:pPr>
        <w:pStyle w:val="slovanseznam2"/>
        <w:numPr>
          <w:ilvl w:val="0"/>
          <w:numId w:val="0"/>
        </w:numPr>
        <w:rPr>
          <w:rFonts w:ascii="Verdana" w:eastAsia="Verdana" w:hAnsi="Verdana" w:cs="Times New Roman"/>
          <w:noProof/>
        </w:rPr>
      </w:pPr>
    </w:p>
    <w:p w14:paraId="2F696CA5" w14:textId="707E7639" w:rsidR="008918AC" w:rsidRDefault="008918AC" w:rsidP="00D43DD4">
      <w:pPr>
        <w:pStyle w:val="slovanseznam2"/>
        <w:rPr>
          <w:rFonts w:ascii="Verdana" w:eastAsia="Verdana" w:hAnsi="Verdana" w:cs="Times New Roman"/>
          <w:noProof/>
        </w:rPr>
      </w:pPr>
      <w:r w:rsidRPr="00EE270E">
        <w:rPr>
          <w:rFonts w:ascii="Verdana" w:eastAsia="Verdana" w:hAnsi="Verdana" w:cs="Times New Roman"/>
          <w:noProof/>
        </w:rPr>
        <w:t>V souladu s § 1740 odst. 3 zákona č. 89/2012 Sb., občanský zákoník, objednatel nepřipouští přijetí návrhu na uzavření smlouvy s dodatkem nebo odchylkou, s čímž druhá smluvní strana podpisem této smlouvy souhlasí.</w:t>
      </w:r>
    </w:p>
    <w:p w14:paraId="3E8A5D25" w14:textId="099E5A08" w:rsidR="00497A80" w:rsidRPr="00EE270E" w:rsidRDefault="00497A80" w:rsidP="00497A80">
      <w:pPr>
        <w:pStyle w:val="slovanseznam2"/>
        <w:numPr>
          <w:ilvl w:val="0"/>
          <w:numId w:val="0"/>
        </w:numPr>
        <w:rPr>
          <w:rFonts w:ascii="Verdana" w:eastAsia="Verdana" w:hAnsi="Verdana" w:cs="Times New Roman"/>
          <w:noProof/>
        </w:rPr>
      </w:pPr>
    </w:p>
    <w:p w14:paraId="7A79C3DD" w14:textId="6A9DC9CE" w:rsidR="008918AC" w:rsidRDefault="008918AC" w:rsidP="00D43DD4">
      <w:pPr>
        <w:pStyle w:val="slovanseznam2"/>
        <w:rPr>
          <w:rFonts w:ascii="Verdana" w:eastAsia="Verdana" w:hAnsi="Verdana" w:cs="Times New Roman"/>
          <w:noProof/>
        </w:rPr>
      </w:pPr>
      <w:r w:rsidRPr="00DF2F2A">
        <w:rPr>
          <w:rFonts w:ascii="Verdana" w:eastAsia="Verdana" w:hAnsi="Verdana" w:cs="Times New Roman"/>
          <w:noProof/>
        </w:rPr>
        <w:t>Správa železnic</w:t>
      </w:r>
      <w:r w:rsidRPr="008D1D1C">
        <w:rPr>
          <w:rFonts w:ascii="Verdana" w:eastAsia="Verdana" w:hAnsi="Verdana" w:cs="Times New Roman"/>
          <w:noProof/>
        </w:rPr>
        <w:t xml:space="preserve"> je oprávněna zveřejnit elektronický textový obraz této smlouvy a dalších dokumentů od této smlouvy odvozených včetně metadat požadovaných k uveřejnění dle zákona č. 340/2015 Sb., o registru smluv. Druhá smluvní strana tímto potvrzuje, že je se zveřejněním smlouvy a metadat srozuměna a současně souhlasí se zveřejněním údajů o identifikaci smluvních stran, předmětu smlouvy, jeho ceně či hodnotě a datu uzavření této smlouvy. Osoby uzavírající tuto Smlouvu za Smluvní strany souhlasí s uveřejněním svých osobních údajů, které jsou uvedeny v této Smlouvě, spolu se Smlouvou v registru smluv. Tento souhlas je </w:t>
      </w:r>
      <w:r w:rsidRPr="00DF2F2A">
        <w:rPr>
          <w:rFonts w:ascii="Verdana" w:eastAsia="Verdana" w:hAnsi="Verdana" w:cs="Times New Roman"/>
          <w:noProof/>
        </w:rPr>
        <w:t>udělen na dobu neurčitou. Zveřejnění smlouvy a metadat v registru smluv zajistí Správa železnic.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253C4CB" w14:textId="7F09A77F" w:rsidR="00497A80" w:rsidRPr="00DF2F2A" w:rsidRDefault="00497A80" w:rsidP="00497A80">
      <w:pPr>
        <w:pStyle w:val="slovanseznam2"/>
        <w:numPr>
          <w:ilvl w:val="0"/>
          <w:numId w:val="0"/>
        </w:numPr>
        <w:rPr>
          <w:rFonts w:ascii="Verdana" w:eastAsia="Verdana" w:hAnsi="Verdana" w:cs="Times New Roman"/>
          <w:noProof/>
        </w:rPr>
      </w:pPr>
    </w:p>
    <w:p w14:paraId="2C5BF1E4" w14:textId="6D53EC0A" w:rsidR="008918AC" w:rsidRDefault="008918AC" w:rsidP="00D43DD4">
      <w:pPr>
        <w:pStyle w:val="slovanseznam2"/>
        <w:rPr>
          <w:rFonts w:ascii="Verdana" w:eastAsia="Verdana" w:hAnsi="Verdana" w:cs="Times New Roman"/>
          <w:noProof/>
        </w:rPr>
      </w:pPr>
      <w:r w:rsidRPr="00DF2F2A">
        <w:rPr>
          <w:rFonts w:ascii="Verdana" w:eastAsia="Verdana" w:hAnsi="Verdana" w:cs="Times New Roman"/>
          <w:noProof/>
        </w:rPr>
        <w:t xml:space="preserve">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zákona </w:t>
      </w:r>
      <w:r w:rsidR="006803B6">
        <w:rPr>
          <w:rFonts w:ascii="Verdana" w:eastAsia="Verdana" w:hAnsi="Verdana" w:cs="Times New Roman"/>
          <w:noProof/>
        </w:rPr>
        <w:t xml:space="preserve">č. 340/2015 Sb. </w:t>
      </w:r>
      <w:r w:rsidRPr="00DF2F2A">
        <w:rPr>
          <w:rFonts w:ascii="Verdana" w:eastAsia="Verdana" w:hAnsi="Verdana" w:cs="Times New Roman"/>
          <w:noProof/>
        </w:rPr>
        <w:t>o registru smluv.</w:t>
      </w:r>
    </w:p>
    <w:p w14:paraId="47932B93" w14:textId="4FE75C0A" w:rsidR="00497A80" w:rsidRPr="00DF2F2A" w:rsidRDefault="00497A80" w:rsidP="00497A80">
      <w:pPr>
        <w:pStyle w:val="slovanseznam2"/>
        <w:numPr>
          <w:ilvl w:val="0"/>
          <w:numId w:val="0"/>
        </w:numPr>
        <w:rPr>
          <w:rFonts w:ascii="Verdana" w:eastAsia="Verdana" w:hAnsi="Verdana" w:cs="Times New Roman"/>
          <w:noProof/>
        </w:rPr>
      </w:pPr>
    </w:p>
    <w:p w14:paraId="5E5B945D" w14:textId="7E40BC61" w:rsidR="008918AC" w:rsidRDefault="008918AC" w:rsidP="00D43DD4">
      <w:pPr>
        <w:pStyle w:val="slovanseznam2"/>
        <w:rPr>
          <w:rFonts w:ascii="Verdana" w:eastAsia="Verdana" w:hAnsi="Verdana" w:cs="Times New Roman"/>
          <w:noProof/>
        </w:rPr>
      </w:pPr>
      <w:r w:rsidRPr="00DF2F2A">
        <w:rPr>
          <w:rFonts w:ascii="Verdana" w:eastAsia="Verdana" w:hAnsi="Verdana" w:cs="Times New Roman"/>
          <w:noProof/>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zákonu o registru smluv, a to bez ohledu na to, která ze stran smlouvu v registru smluv uveřejnila. S částmi smlouvy, které druhá smluvní strana neoznačí za své obchodní tajemství před uzavřením této smlouvy, nebude Správa železnic jako s obchodním tajemstvím nakládat a ani odpovídat za případnou škodu či jinou újmu takovým postupem vzniklou. Označením obchodního tajemství ve smyslu předchozí věty se rozumí doručení písemného oznámení druhé smluvní strany Správy železnic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Správě železnic skutečnost, že takto označené informace přestaly naplňovat znaky obchodního</w:t>
      </w:r>
      <w:r w:rsidRPr="008D1D1C">
        <w:rPr>
          <w:rFonts w:ascii="Verdana" w:eastAsia="Verdana" w:hAnsi="Verdana" w:cs="Times New Roman"/>
          <w:noProof/>
        </w:rPr>
        <w:t xml:space="preserve"> tajemství.</w:t>
      </w:r>
    </w:p>
    <w:p w14:paraId="1487CA81" w14:textId="77777777" w:rsidR="00497A80" w:rsidRPr="008D1D1C" w:rsidRDefault="00497A80" w:rsidP="00497A80">
      <w:pPr>
        <w:pStyle w:val="slovanseznam2"/>
        <w:numPr>
          <w:ilvl w:val="0"/>
          <w:numId w:val="0"/>
        </w:numPr>
        <w:ind w:left="1077"/>
        <w:rPr>
          <w:rFonts w:ascii="Verdana" w:eastAsia="Verdana" w:hAnsi="Verdana" w:cs="Times New Roman"/>
          <w:noProof/>
        </w:rPr>
      </w:pPr>
    </w:p>
    <w:p w14:paraId="7A579A22" w14:textId="5F97859B" w:rsidR="008918AC" w:rsidRDefault="008918AC" w:rsidP="00D43DD4">
      <w:pPr>
        <w:pStyle w:val="slovanseznam2"/>
        <w:rPr>
          <w:rFonts w:ascii="Verdana" w:eastAsia="Verdana" w:hAnsi="Verdana" w:cs="Times New Roman"/>
          <w:noProof/>
        </w:rPr>
      </w:pPr>
      <w:r w:rsidRPr="008D1D1C">
        <w:rPr>
          <w:rFonts w:ascii="Verdana" w:eastAsia="Verdana" w:hAnsi="Verdana" w:cs="Times New Roman"/>
          <w:noProof/>
        </w:rPr>
        <w:t>Tato smlouva je vyhotovena v</w:t>
      </w:r>
      <w:r w:rsidR="00AD20BB">
        <w:rPr>
          <w:rFonts w:ascii="Verdana" w:eastAsia="Verdana" w:hAnsi="Verdana" w:cs="Times New Roman"/>
          <w:noProof/>
        </w:rPr>
        <w:t>e</w:t>
      </w:r>
      <w:r w:rsidRPr="008D1D1C">
        <w:rPr>
          <w:rFonts w:ascii="Verdana" w:eastAsia="Verdana" w:hAnsi="Verdana" w:cs="Times New Roman"/>
          <w:noProof/>
        </w:rPr>
        <w:t> </w:t>
      </w:r>
      <w:r w:rsidR="00AD20BB">
        <w:rPr>
          <w:rFonts w:ascii="Verdana" w:eastAsia="Verdana" w:hAnsi="Verdana" w:cs="Times New Roman"/>
          <w:noProof/>
          <w:highlight w:val="yellow"/>
        </w:rPr>
        <w:t>3</w:t>
      </w:r>
      <w:r w:rsidRPr="008D1D1C">
        <w:rPr>
          <w:rFonts w:ascii="Verdana" w:eastAsia="Verdana" w:hAnsi="Verdana" w:cs="Times New Roman"/>
          <w:noProof/>
          <w:highlight w:val="yellow"/>
        </w:rPr>
        <w:t xml:space="preserve"> (</w:t>
      </w:r>
      <w:r w:rsidR="00AD20BB">
        <w:rPr>
          <w:rFonts w:ascii="Verdana" w:eastAsia="Verdana" w:hAnsi="Verdana" w:cs="Times New Roman"/>
          <w:noProof/>
          <w:highlight w:val="yellow"/>
        </w:rPr>
        <w:t>třech</w:t>
      </w:r>
      <w:r w:rsidRPr="008D1D1C">
        <w:rPr>
          <w:rFonts w:ascii="Verdana" w:eastAsia="Verdana" w:hAnsi="Verdana" w:cs="Times New Roman"/>
          <w:noProof/>
          <w:highlight w:val="yellow"/>
        </w:rPr>
        <w:t>)</w:t>
      </w:r>
      <w:r w:rsidRPr="008D1D1C">
        <w:rPr>
          <w:rFonts w:ascii="Verdana" w:eastAsia="Verdana" w:hAnsi="Verdana" w:cs="Times New Roman"/>
          <w:noProof/>
        </w:rPr>
        <w:t xml:space="preserve"> stejnopisech s příslušnými přílohami, které jsou její nedílnou součástí. Každé vyhotovení má platnost originálu. Po podpisu obou smluvních stran objednatel obdrží </w:t>
      </w:r>
      <w:r w:rsidR="00073E3C" w:rsidRPr="00AD20BB">
        <w:rPr>
          <w:rFonts w:ascii="Verdana" w:eastAsia="Verdana" w:hAnsi="Verdana" w:cs="Times New Roman"/>
          <w:noProof/>
        </w:rPr>
        <w:t>2</w:t>
      </w:r>
      <w:r w:rsidRPr="00AD20BB">
        <w:rPr>
          <w:rFonts w:ascii="Verdana" w:eastAsia="Verdana" w:hAnsi="Verdana" w:cs="Times New Roman"/>
          <w:noProof/>
        </w:rPr>
        <w:t xml:space="preserve"> vyhotovení</w:t>
      </w:r>
      <w:r w:rsidRPr="008D1D1C">
        <w:rPr>
          <w:rFonts w:ascii="Verdana" w:eastAsia="Verdana" w:hAnsi="Verdana" w:cs="Times New Roman"/>
          <w:noProof/>
        </w:rPr>
        <w:t xml:space="preserve"> smlouvy a zhotovitel </w:t>
      </w:r>
      <w:r w:rsidR="00AD20BB" w:rsidRPr="00AD20BB">
        <w:rPr>
          <w:rFonts w:ascii="Verdana" w:eastAsia="Verdana" w:hAnsi="Verdana" w:cs="Times New Roman"/>
          <w:noProof/>
          <w:highlight w:val="yellow"/>
        </w:rPr>
        <w:t>1</w:t>
      </w:r>
      <w:r w:rsidRPr="008D1D1C">
        <w:rPr>
          <w:rFonts w:ascii="Verdana" w:eastAsia="Verdana" w:hAnsi="Verdana" w:cs="Times New Roman"/>
          <w:noProof/>
        </w:rPr>
        <w:t xml:space="preserve"> vyhotovení smlouvy.</w:t>
      </w:r>
    </w:p>
    <w:p w14:paraId="10A5B56A" w14:textId="77777777" w:rsidR="00497A80" w:rsidRDefault="00497A80" w:rsidP="00497A80">
      <w:pPr>
        <w:pStyle w:val="Odstavecseseznamem"/>
        <w:rPr>
          <w:rFonts w:ascii="Verdana" w:eastAsia="Verdana" w:hAnsi="Verdana" w:cs="Times New Roman"/>
          <w:noProof/>
        </w:rPr>
      </w:pPr>
    </w:p>
    <w:p w14:paraId="52ED66B8" w14:textId="77777777" w:rsidR="00497A80" w:rsidRPr="008D1D1C" w:rsidRDefault="00497A80" w:rsidP="00497A80">
      <w:pPr>
        <w:pStyle w:val="slovanseznam2"/>
        <w:numPr>
          <w:ilvl w:val="0"/>
          <w:numId w:val="0"/>
        </w:numPr>
        <w:ind w:left="1077"/>
        <w:rPr>
          <w:rFonts w:ascii="Verdana" w:eastAsia="Verdana" w:hAnsi="Verdana" w:cs="Times New Roman"/>
          <w:noProof/>
        </w:rPr>
      </w:pPr>
      <w:bookmarkStart w:id="0" w:name="_GoBack"/>
      <w:bookmarkEnd w:id="0"/>
    </w:p>
    <w:p w14:paraId="0DC10F34" w14:textId="55347506" w:rsidR="008918AC" w:rsidRPr="00065995" w:rsidRDefault="000710A8" w:rsidP="00D43DD4">
      <w:pPr>
        <w:pStyle w:val="slovanseznam2"/>
        <w:rPr>
          <w:rFonts w:ascii="Verdana" w:eastAsia="Verdana" w:hAnsi="Verdana" w:cs="Times New Roman"/>
          <w:noProof/>
        </w:rPr>
      </w:pPr>
      <w:r w:rsidRPr="00065995">
        <w:rPr>
          <w:rFonts w:ascii="Verdana" w:eastAsia="Verdana" w:hAnsi="Verdana" w:cs="Times New Roman"/>
          <w:noProof/>
        </w:rPr>
        <w:t>Součást smlouvy tvoří tyto přílohy</w:t>
      </w:r>
      <w:r w:rsidR="008918AC" w:rsidRPr="00065995">
        <w:rPr>
          <w:rFonts w:ascii="Verdana" w:eastAsia="Verdana" w:hAnsi="Verdana" w:cs="Times New Roman"/>
          <w:noProof/>
        </w:rPr>
        <w:t>:</w:t>
      </w:r>
    </w:p>
    <w:p w14:paraId="4270F351" w14:textId="265FA9EB" w:rsidR="008918AC" w:rsidRPr="00065995" w:rsidRDefault="000710A8" w:rsidP="00AC3138">
      <w:pPr>
        <w:pStyle w:val="BodyText31"/>
        <w:tabs>
          <w:tab w:val="clear" w:pos="2268"/>
          <w:tab w:val="clear" w:pos="4536"/>
          <w:tab w:val="left" w:pos="1418"/>
        </w:tabs>
        <w:ind w:left="710" w:firstLine="367"/>
        <w:jc w:val="left"/>
        <w:rPr>
          <w:rFonts w:asciiTheme="minorHAnsi" w:hAnsiTheme="minorHAnsi" w:cs="Times New Roman"/>
          <w:sz w:val="18"/>
          <w:szCs w:val="18"/>
        </w:rPr>
      </w:pPr>
      <w:r w:rsidRPr="00065995">
        <w:rPr>
          <w:rFonts w:asciiTheme="minorHAnsi" w:hAnsiTheme="minorHAnsi" w:cs="Times New Roman"/>
          <w:sz w:val="18"/>
          <w:szCs w:val="18"/>
        </w:rPr>
        <w:tab/>
        <w:t>Příloha č. 1:</w:t>
      </w:r>
      <w:r w:rsidRPr="00065995">
        <w:rPr>
          <w:rFonts w:asciiTheme="minorHAnsi" w:hAnsiTheme="minorHAnsi" w:cs="Times New Roman"/>
          <w:sz w:val="18"/>
          <w:szCs w:val="18"/>
        </w:rPr>
        <w:tab/>
      </w:r>
      <w:r w:rsidR="008918AC" w:rsidRPr="00065995">
        <w:rPr>
          <w:rFonts w:asciiTheme="minorHAnsi" w:hAnsiTheme="minorHAnsi" w:cs="Times New Roman"/>
          <w:sz w:val="18"/>
          <w:szCs w:val="18"/>
        </w:rPr>
        <w:t>Položkový soupis prací (ceník)</w:t>
      </w:r>
    </w:p>
    <w:p w14:paraId="02333176" w14:textId="5164C8B3" w:rsidR="008918AC" w:rsidRPr="00065995" w:rsidRDefault="000710A8" w:rsidP="00AC3138">
      <w:pPr>
        <w:pStyle w:val="BodyText31"/>
        <w:tabs>
          <w:tab w:val="clear" w:pos="2268"/>
          <w:tab w:val="clear" w:pos="4536"/>
        </w:tabs>
        <w:ind w:left="1418"/>
        <w:jc w:val="left"/>
        <w:rPr>
          <w:rFonts w:asciiTheme="minorHAnsi" w:hAnsiTheme="minorHAnsi"/>
          <w:sz w:val="18"/>
          <w:szCs w:val="18"/>
        </w:rPr>
      </w:pPr>
      <w:r w:rsidRPr="00065995">
        <w:rPr>
          <w:rFonts w:asciiTheme="minorHAnsi" w:hAnsiTheme="minorHAnsi" w:cs="Times New Roman"/>
          <w:sz w:val="18"/>
          <w:szCs w:val="18"/>
        </w:rPr>
        <w:t>Příloha č. 2:</w:t>
      </w:r>
      <w:r w:rsidRPr="00065995">
        <w:rPr>
          <w:rFonts w:asciiTheme="minorHAnsi" w:hAnsiTheme="minorHAnsi" w:cs="Times New Roman"/>
          <w:sz w:val="18"/>
          <w:szCs w:val="18"/>
        </w:rPr>
        <w:tab/>
      </w:r>
      <w:r w:rsidRPr="00065995">
        <w:rPr>
          <w:rFonts w:asciiTheme="minorHAnsi" w:hAnsiTheme="minorHAnsi"/>
          <w:sz w:val="18"/>
          <w:szCs w:val="18"/>
        </w:rPr>
        <w:t>Oprávněné osoby</w:t>
      </w:r>
      <w:r w:rsidRPr="00065995" w:rsidDel="000710A8">
        <w:rPr>
          <w:rFonts w:asciiTheme="minorHAnsi" w:hAnsiTheme="minorHAnsi"/>
          <w:sz w:val="18"/>
          <w:szCs w:val="18"/>
        </w:rPr>
        <w:t xml:space="preserve"> </w:t>
      </w:r>
    </w:p>
    <w:p w14:paraId="55421839" w14:textId="095C0121" w:rsidR="00F34441" w:rsidRPr="00065995" w:rsidRDefault="000710A8" w:rsidP="00AC3138">
      <w:pPr>
        <w:pStyle w:val="BodyText31"/>
        <w:tabs>
          <w:tab w:val="clear" w:pos="2268"/>
          <w:tab w:val="clear" w:pos="4536"/>
        </w:tabs>
        <w:ind w:left="1418"/>
        <w:jc w:val="left"/>
        <w:rPr>
          <w:rFonts w:asciiTheme="minorHAnsi" w:hAnsiTheme="minorHAnsi"/>
          <w:sz w:val="18"/>
          <w:szCs w:val="18"/>
        </w:rPr>
      </w:pPr>
      <w:r w:rsidRPr="00065995">
        <w:rPr>
          <w:rFonts w:asciiTheme="minorHAnsi" w:hAnsiTheme="minorHAnsi" w:cs="Times New Roman"/>
          <w:sz w:val="18"/>
          <w:szCs w:val="18"/>
        </w:rPr>
        <w:t>Příloha č. 3:</w:t>
      </w:r>
      <w:r w:rsidRPr="00065995">
        <w:rPr>
          <w:rFonts w:asciiTheme="minorHAnsi" w:hAnsiTheme="minorHAnsi" w:cs="Times New Roman"/>
          <w:sz w:val="18"/>
          <w:szCs w:val="18"/>
        </w:rPr>
        <w:tab/>
      </w:r>
      <w:r w:rsidRPr="00065995">
        <w:rPr>
          <w:rFonts w:asciiTheme="minorHAnsi" w:hAnsiTheme="minorHAnsi"/>
          <w:sz w:val="18"/>
          <w:szCs w:val="18"/>
        </w:rPr>
        <w:t>Seznam požadovaných pojištění</w:t>
      </w:r>
      <w:r w:rsidRPr="00065995" w:rsidDel="000710A8">
        <w:rPr>
          <w:rFonts w:asciiTheme="minorHAnsi" w:hAnsiTheme="minorHAnsi"/>
          <w:sz w:val="18"/>
          <w:szCs w:val="18"/>
        </w:rPr>
        <w:t xml:space="preserve"> </w:t>
      </w:r>
    </w:p>
    <w:p w14:paraId="01EE7F32" w14:textId="510FFB3D" w:rsidR="00F34441" w:rsidRPr="00065995" w:rsidRDefault="000710A8" w:rsidP="00AC3138">
      <w:pPr>
        <w:pStyle w:val="BodyText31"/>
        <w:tabs>
          <w:tab w:val="clear" w:pos="2268"/>
          <w:tab w:val="clear" w:pos="4536"/>
        </w:tabs>
        <w:ind w:left="1418"/>
        <w:jc w:val="left"/>
        <w:rPr>
          <w:rFonts w:asciiTheme="minorHAnsi" w:hAnsiTheme="minorHAnsi"/>
          <w:sz w:val="18"/>
          <w:szCs w:val="18"/>
        </w:rPr>
      </w:pPr>
      <w:r w:rsidRPr="00065995">
        <w:rPr>
          <w:rFonts w:asciiTheme="minorHAnsi" w:hAnsiTheme="minorHAnsi" w:cs="Times New Roman"/>
          <w:sz w:val="18"/>
          <w:szCs w:val="18"/>
        </w:rPr>
        <w:t>Příloha č. 4:</w:t>
      </w:r>
      <w:r w:rsidRPr="00065995">
        <w:rPr>
          <w:rFonts w:asciiTheme="minorHAnsi" w:hAnsiTheme="minorHAnsi" w:cs="Times New Roman"/>
          <w:sz w:val="18"/>
          <w:szCs w:val="18"/>
        </w:rPr>
        <w:tab/>
      </w:r>
      <w:r w:rsidRPr="00065995">
        <w:rPr>
          <w:rFonts w:asciiTheme="minorHAnsi" w:hAnsiTheme="minorHAnsi"/>
          <w:sz w:val="18"/>
          <w:szCs w:val="18"/>
        </w:rPr>
        <w:t>Seznam poddodavatelů</w:t>
      </w:r>
      <w:r w:rsidRPr="00065995" w:rsidDel="000710A8">
        <w:rPr>
          <w:rFonts w:asciiTheme="minorHAnsi" w:hAnsiTheme="minorHAnsi"/>
          <w:sz w:val="18"/>
          <w:szCs w:val="18"/>
        </w:rPr>
        <w:t xml:space="preserve"> </w:t>
      </w:r>
    </w:p>
    <w:p w14:paraId="68B4247D" w14:textId="76CDB4D8" w:rsidR="000710A8" w:rsidRPr="00065995" w:rsidRDefault="000710A8" w:rsidP="00AC3138">
      <w:pPr>
        <w:pStyle w:val="BodyText31"/>
        <w:tabs>
          <w:tab w:val="clear" w:pos="2268"/>
          <w:tab w:val="clear" w:pos="4536"/>
        </w:tabs>
        <w:ind w:left="1418"/>
        <w:jc w:val="left"/>
        <w:rPr>
          <w:rFonts w:asciiTheme="minorHAnsi" w:hAnsiTheme="minorHAnsi"/>
          <w:sz w:val="18"/>
          <w:szCs w:val="18"/>
        </w:rPr>
      </w:pPr>
      <w:r w:rsidRPr="00065995">
        <w:rPr>
          <w:rFonts w:asciiTheme="minorHAnsi" w:hAnsiTheme="minorHAnsi" w:cs="Times New Roman"/>
          <w:sz w:val="18"/>
          <w:szCs w:val="18"/>
        </w:rPr>
        <w:t>Příloha č. 5:</w:t>
      </w:r>
      <w:r w:rsidRPr="00065995">
        <w:rPr>
          <w:rFonts w:asciiTheme="minorHAnsi" w:hAnsiTheme="minorHAnsi" w:cs="Times New Roman"/>
          <w:sz w:val="18"/>
          <w:szCs w:val="18"/>
        </w:rPr>
        <w:tab/>
      </w:r>
      <w:r w:rsidRPr="00065995">
        <w:rPr>
          <w:rFonts w:asciiTheme="minorHAnsi" w:hAnsiTheme="minorHAnsi"/>
          <w:sz w:val="18"/>
          <w:szCs w:val="18"/>
        </w:rPr>
        <w:t>Nález podezřelého předmětu</w:t>
      </w:r>
    </w:p>
    <w:p w14:paraId="4C9FCAFD" w14:textId="63E48A52" w:rsidR="00065995" w:rsidRDefault="00065995" w:rsidP="00AC3138">
      <w:pPr>
        <w:pStyle w:val="BodyText31"/>
        <w:tabs>
          <w:tab w:val="clear" w:pos="2268"/>
          <w:tab w:val="clear" w:pos="4536"/>
        </w:tabs>
        <w:ind w:left="1418"/>
        <w:jc w:val="left"/>
        <w:rPr>
          <w:rFonts w:asciiTheme="minorHAnsi" w:hAnsiTheme="minorHAnsi"/>
          <w:sz w:val="18"/>
          <w:szCs w:val="18"/>
        </w:rPr>
      </w:pPr>
      <w:r w:rsidRPr="00065995">
        <w:rPr>
          <w:rFonts w:asciiTheme="minorHAnsi" w:hAnsiTheme="minorHAnsi"/>
          <w:sz w:val="18"/>
          <w:szCs w:val="18"/>
        </w:rPr>
        <w:t>Příloha č. 6:     Technická specifikace – Schémata TV</w:t>
      </w:r>
    </w:p>
    <w:p w14:paraId="519B664C" w14:textId="77777777" w:rsidR="00570936" w:rsidRPr="00065995" w:rsidRDefault="00570936" w:rsidP="00AC3138">
      <w:pPr>
        <w:pStyle w:val="BodyText31"/>
        <w:tabs>
          <w:tab w:val="clear" w:pos="2268"/>
          <w:tab w:val="clear" w:pos="4536"/>
        </w:tabs>
        <w:ind w:left="1418"/>
        <w:jc w:val="left"/>
        <w:rPr>
          <w:rFonts w:asciiTheme="minorHAnsi" w:hAnsiTheme="minorHAnsi"/>
          <w:sz w:val="18"/>
          <w:szCs w:val="18"/>
        </w:rPr>
      </w:pPr>
    </w:p>
    <w:p w14:paraId="0D2D87B7" w14:textId="6D460613" w:rsidR="008918AC" w:rsidRDefault="008918AC" w:rsidP="008918AC">
      <w:pPr>
        <w:pStyle w:val="BodyText31"/>
        <w:tabs>
          <w:tab w:val="clear" w:pos="2268"/>
          <w:tab w:val="clear" w:pos="4536"/>
          <w:tab w:val="left" w:pos="5529"/>
        </w:tabs>
        <w:spacing w:before="240"/>
        <w:jc w:val="left"/>
        <w:rPr>
          <w:rFonts w:asciiTheme="minorHAnsi" w:hAnsiTheme="minorHAnsi"/>
          <w:sz w:val="18"/>
          <w:szCs w:val="18"/>
        </w:rPr>
      </w:pPr>
      <w:r w:rsidRPr="000B39E3">
        <w:rPr>
          <w:rFonts w:asciiTheme="minorHAnsi" w:hAnsiTheme="minorHAnsi"/>
          <w:sz w:val="18"/>
          <w:szCs w:val="18"/>
        </w:rPr>
        <w:t>V Praze dne</w:t>
      </w:r>
      <w:r>
        <w:rPr>
          <w:rFonts w:asciiTheme="minorHAnsi" w:hAnsiTheme="minorHAnsi"/>
          <w:sz w:val="18"/>
          <w:szCs w:val="18"/>
        </w:rPr>
        <w:tab/>
      </w:r>
      <w:r w:rsidRPr="000B39E3">
        <w:rPr>
          <w:rFonts w:asciiTheme="minorHAnsi" w:hAnsiTheme="minorHAnsi"/>
          <w:sz w:val="18"/>
          <w:szCs w:val="18"/>
        </w:rPr>
        <w:t xml:space="preserve">V ……………… dne </w:t>
      </w:r>
    </w:p>
    <w:p w14:paraId="3263F220" w14:textId="77777777" w:rsidR="00570936" w:rsidRPr="000B39E3" w:rsidRDefault="00570936" w:rsidP="008918AC">
      <w:pPr>
        <w:pStyle w:val="BodyText31"/>
        <w:tabs>
          <w:tab w:val="clear" w:pos="2268"/>
          <w:tab w:val="clear" w:pos="4536"/>
          <w:tab w:val="left" w:pos="5529"/>
        </w:tabs>
        <w:spacing w:before="240"/>
        <w:jc w:val="left"/>
        <w:rPr>
          <w:rFonts w:asciiTheme="minorHAnsi" w:hAnsiTheme="minorHAnsi"/>
          <w:sz w:val="18"/>
          <w:szCs w:val="18"/>
        </w:rPr>
      </w:pPr>
    </w:p>
    <w:p w14:paraId="26BC2508" w14:textId="77777777" w:rsidR="008918AC" w:rsidRPr="000B39E3" w:rsidRDefault="008918AC" w:rsidP="008918AC">
      <w:pPr>
        <w:pStyle w:val="BodyText22"/>
        <w:widowControl/>
        <w:tabs>
          <w:tab w:val="clear" w:pos="2268"/>
          <w:tab w:val="left" w:pos="5529"/>
        </w:tabs>
        <w:spacing w:before="360"/>
        <w:jc w:val="left"/>
        <w:rPr>
          <w:rFonts w:asciiTheme="minorHAnsi" w:hAnsiTheme="minorHAnsi" w:cs="Times New Roman"/>
          <w:b w:val="0"/>
          <w:sz w:val="18"/>
          <w:szCs w:val="18"/>
        </w:rPr>
      </w:pPr>
      <w:r w:rsidRPr="000B39E3">
        <w:rPr>
          <w:rFonts w:asciiTheme="minorHAnsi" w:hAnsiTheme="minorHAnsi" w:cs="Times New Roman"/>
          <w:b w:val="0"/>
          <w:sz w:val="18"/>
          <w:szCs w:val="18"/>
        </w:rPr>
        <w:t>Objednatel:</w:t>
      </w:r>
      <w:r>
        <w:rPr>
          <w:rFonts w:asciiTheme="minorHAnsi" w:hAnsiTheme="minorHAnsi" w:cs="Times New Roman"/>
          <w:b w:val="0"/>
          <w:sz w:val="18"/>
          <w:szCs w:val="18"/>
        </w:rPr>
        <w:tab/>
      </w:r>
      <w:r w:rsidRPr="000B39E3">
        <w:rPr>
          <w:rFonts w:asciiTheme="minorHAnsi" w:hAnsiTheme="minorHAnsi" w:cs="Times New Roman"/>
          <w:b w:val="0"/>
          <w:sz w:val="18"/>
          <w:szCs w:val="18"/>
        </w:rPr>
        <w:t>Zhotovitel:</w:t>
      </w:r>
    </w:p>
    <w:p w14:paraId="2194E5F6" w14:textId="63B2B11A"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48108D8A" w14:textId="772E9DC8"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59110A0E" w14:textId="77777777" w:rsidR="00EF2EE7" w:rsidRDefault="00EF2EE7" w:rsidP="00EF2EE7">
      <w:pPr>
        <w:pStyle w:val="BodyText22"/>
        <w:widowControl/>
        <w:tabs>
          <w:tab w:val="clear" w:pos="2268"/>
          <w:tab w:val="center" w:pos="1418"/>
          <w:tab w:val="left" w:pos="5529"/>
        </w:tabs>
        <w:jc w:val="left"/>
        <w:rPr>
          <w:rFonts w:asciiTheme="minorHAnsi" w:hAnsiTheme="minorHAnsi"/>
          <w:b w:val="0"/>
          <w:sz w:val="18"/>
          <w:szCs w:val="18"/>
        </w:rPr>
      </w:pPr>
    </w:p>
    <w:p w14:paraId="70BC061E" w14:textId="43EE21D6" w:rsidR="008918AC" w:rsidRPr="000B39E3" w:rsidRDefault="008918AC" w:rsidP="00EF2EE7">
      <w:pPr>
        <w:pStyle w:val="BodyText22"/>
        <w:widowControl/>
        <w:tabs>
          <w:tab w:val="clear" w:pos="2268"/>
          <w:tab w:val="center" w:pos="1418"/>
          <w:tab w:val="left" w:pos="5529"/>
        </w:tabs>
        <w:jc w:val="left"/>
        <w:rPr>
          <w:rFonts w:asciiTheme="minorHAnsi" w:hAnsiTheme="minorHAnsi"/>
          <w:b w:val="0"/>
          <w:sz w:val="18"/>
          <w:szCs w:val="18"/>
        </w:rPr>
      </w:pPr>
      <w:r w:rsidRPr="000B39E3">
        <w:rPr>
          <w:rFonts w:asciiTheme="minorHAnsi" w:hAnsiTheme="minorHAnsi"/>
          <w:b w:val="0"/>
          <w:sz w:val="18"/>
          <w:szCs w:val="18"/>
        </w:rPr>
        <w:t>………………………………</w:t>
      </w:r>
      <w:r w:rsidRPr="000B39E3">
        <w:rPr>
          <w:rFonts w:asciiTheme="minorHAnsi" w:hAnsiTheme="minorHAnsi"/>
          <w:b w:val="0"/>
          <w:sz w:val="18"/>
          <w:szCs w:val="18"/>
        </w:rPr>
        <w:tab/>
        <w:t>………………………………</w:t>
      </w:r>
    </w:p>
    <w:p w14:paraId="784395B8" w14:textId="77777777" w:rsidR="008918AC" w:rsidRPr="00EE270E" w:rsidRDefault="008918AC" w:rsidP="008918AC">
      <w:pPr>
        <w:pStyle w:val="BodyText22"/>
        <w:widowControl/>
        <w:tabs>
          <w:tab w:val="clear" w:pos="2268"/>
          <w:tab w:val="center" w:pos="1418"/>
          <w:tab w:val="left" w:pos="5529"/>
        </w:tabs>
        <w:jc w:val="left"/>
        <w:rPr>
          <w:rFonts w:asciiTheme="minorHAnsi" w:hAnsiTheme="minorHAnsi" w:cs="Times New Roman"/>
          <w:sz w:val="18"/>
          <w:szCs w:val="18"/>
        </w:rPr>
      </w:pPr>
      <w:r w:rsidRPr="00EE270E">
        <w:rPr>
          <w:rFonts w:asciiTheme="minorHAnsi" w:hAnsiTheme="minorHAnsi" w:cs="Times New Roman"/>
          <w:sz w:val="18"/>
          <w:szCs w:val="18"/>
        </w:rPr>
        <w:t>Ing. Vladimír Filip</w:t>
      </w:r>
      <w:r w:rsidRPr="00EE270E">
        <w:rPr>
          <w:rFonts w:asciiTheme="minorHAnsi" w:hAnsiTheme="minorHAnsi" w:cs="Times New Roman"/>
          <w:sz w:val="18"/>
          <w:szCs w:val="18"/>
        </w:rPr>
        <w:tab/>
      </w:r>
      <w:r w:rsidRPr="00EE270E">
        <w:rPr>
          <w:rFonts w:asciiTheme="minorHAnsi" w:hAnsiTheme="minorHAnsi" w:cs="Times New Roman"/>
          <w:sz w:val="18"/>
          <w:szCs w:val="18"/>
        </w:rPr>
        <w:tab/>
        <w:t xml:space="preserve">                                       </w:t>
      </w:r>
    </w:p>
    <w:p w14:paraId="53D3B88A" w14:textId="77777777" w:rsidR="008918AC" w:rsidRPr="000B39E3" w:rsidRDefault="008918AC" w:rsidP="00AC3138">
      <w:pPr>
        <w:tabs>
          <w:tab w:val="center" w:pos="1418"/>
          <w:tab w:val="left" w:pos="5529"/>
          <w:tab w:val="center" w:pos="6379"/>
        </w:tabs>
        <w:spacing w:after="0"/>
      </w:pPr>
      <w:r w:rsidRPr="000B39E3">
        <w:t>ředitel</w:t>
      </w:r>
      <w:r w:rsidRPr="000B39E3">
        <w:tab/>
      </w:r>
    </w:p>
    <w:p w14:paraId="567E4DFC" w14:textId="77777777" w:rsidR="006803B6" w:rsidRDefault="008918AC" w:rsidP="008918AC">
      <w:pPr>
        <w:tabs>
          <w:tab w:val="center" w:pos="1418"/>
          <w:tab w:val="left" w:pos="5529"/>
          <w:tab w:val="center" w:pos="6379"/>
        </w:tabs>
      </w:pPr>
      <w:r w:rsidRPr="000B39E3">
        <w:t>Oblastní ředitelství Praha</w:t>
      </w:r>
    </w:p>
    <w:p w14:paraId="5A214F04" w14:textId="77777777" w:rsidR="006803B6" w:rsidRDefault="006803B6" w:rsidP="008918AC">
      <w:pPr>
        <w:tabs>
          <w:tab w:val="center" w:pos="1418"/>
          <w:tab w:val="left" w:pos="5529"/>
          <w:tab w:val="center" w:pos="6379"/>
        </w:tabs>
      </w:pPr>
    </w:p>
    <w:p w14:paraId="7C5B7A58" w14:textId="0F9ECCBE" w:rsidR="008918AC" w:rsidRDefault="008918AC" w:rsidP="008918AC">
      <w:pPr>
        <w:tabs>
          <w:tab w:val="center" w:pos="1418"/>
          <w:tab w:val="left" w:pos="5529"/>
          <w:tab w:val="center" w:pos="6379"/>
        </w:tabs>
      </w:pPr>
      <w:r w:rsidRPr="000B39E3">
        <w:tab/>
      </w:r>
    </w:p>
    <w:p w14:paraId="761FAA93" w14:textId="35D51429" w:rsidR="008918AC" w:rsidRPr="000B39E3" w:rsidRDefault="008918AC" w:rsidP="008918AC">
      <w:pPr>
        <w:pStyle w:val="Zkladntext2"/>
        <w:spacing w:before="240"/>
      </w:pPr>
      <w:r w:rsidRPr="000B39E3">
        <w:t>Tato smlouva byla uveřejněna prostřednictvím Registru smluv dne ……………….</w:t>
      </w:r>
    </w:p>
    <w:p w14:paraId="1C855B09" w14:textId="2DF9E2B7" w:rsidR="000710A8" w:rsidRPr="00F97DBD" w:rsidRDefault="00F34441" w:rsidP="000710A8">
      <w:pPr>
        <w:pStyle w:val="Nadpisbezsl1-1"/>
      </w:pPr>
      <w:ins w:id="1" w:author="Ing. Pavel Stejskal" w:date="2021-02-01T13:56:00Z">
        <w:r>
          <w:br w:type="page"/>
        </w:r>
      </w:ins>
      <w:r w:rsidR="000710A8" w:rsidRPr="00F97DBD">
        <w:lastRenderedPageBreak/>
        <w:t xml:space="preserve">Příloha č. </w:t>
      </w:r>
      <w:r w:rsidR="000710A8">
        <w:t>1</w:t>
      </w:r>
    </w:p>
    <w:p w14:paraId="43022BDB" w14:textId="372904C6" w:rsidR="000710A8" w:rsidRPr="00F97DBD" w:rsidRDefault="000710A8" w:rsidP="000710A8">
      <w:pPr>
        <w:pStyle w:val="Nadpisbezsl1-2"/>
      </w:pPr>
      <w:r>
        <w:t>Položkový soupis prací</w:t>
      </w:r>
    </w:p>
    <w:p w14:paraId="626959EC" w14:textId="0FDA3659" w:rsidR="000710A8" w:rsidRPr="00F97DBD" w:rsidRDefault="000710A8" w:rsidP="000710A8">
      <w:pPr>
        <w:pStyle w:val="Odrka1-1"/>
        <w:numPr>
          <w:ilvl w:val="0"/>
          <w:numId w:val="0"/>
        </w:numPr>
        <w:ind w:left="737"/>
      </w:pPr>
      <w:r w:rsidRPr="00E519F6">
        <w:t>Do přílohy Smlouvy bude vložen Položkový soupis prací předložený v nabídce účastníka</w:t>
      </w:r>
      <w:r>
        <w:t>.</w:t>
      </w:r>
      <w:r w:rsidRPr="00F97DBD">
        <w:t xml:space="preserve"> </w:t>
      </w:r>
    </w:p>
    <w:p w14:paraId="7EABAEF6" w14:textId="7B4BFCCF" w:rsidR="000710A8" w:rsidRDefault="000710A8" w:rsidP="000710A8">
      <w:pPr>
        <w:spacing w:after="0"/>
        <w:rPr>
          <w:b/>
          <w:bCs/>
          <w:sz w:val="20"/>
          <w:szCs w:val="20"/>
          <w:highlight w:val="green"/>
        </w:rPr>
      </w:pPr>
      <w:r>
        <w:rPr>
          <w:b/>
          <w:bCs/>
          <w:sz w:val="20"/>
          <w:szCs w:val="20"/>
          <w:highlight w:val="green"/>
        </w:rPr>
        <w:br/>
      </w:r>
    </w:p>
    <w:p w14:paraId="7EF44019" w14:textId="6E481C71" w:rsidR="000710A8" w:rsidRDefault="000710A8">
      <w:pPr>
        <w:rPr>
          <w:b/>
          <w:bCs/>
          <w:sz w:val="20"/>
          <w:szCs w:val="20"/>
          <w:highlight w:val="green"/>
        </w:rPr>
        <w:pPrChange w:id="2" w:author="Stejskal Pavel, Ing." w:date="2021-02-01T14:07:00Z">
          <w:pPr>
            <w:spacing w:after="0"/>
          </w:pPr>
        </w:pPrChange>
      </w:pPr>
      <w:r>
        <w:rPr>
          <w:b/>
          <w:bCs/>
          <w:sz w:val="20"/>
          <w:szCs w:val="20"/>
          <w:highlight w:val="green"/>
        </w:rPr>
        <w:br w:type="page"/>
      </w:r>
    </w:p>
    <w:p w14:paraId="6706C25D" w14:textId="30A135C9" w:rsidR="00F34441" w:rsidRPr="00B26902" w:rsidRDefault="00F34441" w:rsidP="00F34441">
      <w:pPr>
        <w:pStyle w:val="Nadpisbezsl1-1"/>
      </w:pPr>
      <w:r>
        <w:lastRenderedPageBreak/>
        <w:t xml:space="preserve">Příloha č. </w:t>
      </w:r>
      <w:r w:rsidR="000710A8">
        <w:t>2</w:t>
      </w:r>
    </w:p>
    <w:p w14:paraId="095B4ABF" w14:textId="77777777" w:rsidR="00F34441" w:rsidRPr="00B26902" w:rsidRDefault="00F34441" w:rsidP="00F34441">
      <w:pPr>
        <w:pStyle w:val="Nadpisbezsl1-2"/>
      </w:pPr>
      <w:r>
        <w:t>Oprávněné osoby</w:t>
      </w:r>
    </w:p>
    <w:p w14:paraId="0E4F3684" w14:textId="77777777" w:rsidR="00F34441" w:rsidRDefault="00F34441" w:rsidP="00F34441">
      <w:pPr>
        <w:pStyle w:val="Textbezodsazen"/>
        <w:rPr>
          <w:b/>
        </w:rPr>
      </w:pPr>
      <w:r>
        <w:rPr>
          <w:b/>
        </w:rPr>
        <w:t>Za Ob</w:t>
      </w:r>
      <w:r w:rsidRPr="00ED29F1">
        <w:rPr>
          <w:b/>
        </w:rPr>
        <w:t>jednatele:</w:t>
      </w:r>
    </w:p>
    <w:p w14:paraId="0FEB111D"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0135E43F"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7FC50FD"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35BBD061"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F34441" w:rsidRPr="00F95FBD" w14:paraId="3E989E58"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B81F18C" w14:textId="77777777" w:rsidR="00F34441" w:rsidRPr="00F95FBD" w:rsidRDefault="00F34441" w:rsidP="002304CB">
            <w:pPr>
              <w:pStyle w:val="Tabulka"/>
              <w:rPr>
                <w:sz w:val="18"/>
              </w:rPr>
            </w:pPr>
            <w:r w:rsidRPr="00F95FBD">
              <w:rPr>
                <w:sz w:val="18"/>
              </w:rPr>
              <w:t>Adresa</w:t>
            </w:r>
          </w:p>
        </w:tc>
        <w:tc>
          <w:tcPr>
            <w:tcW w:w="5812" w:type="dxa"/>
          </w:tcPr>
          <w:p w14:paraId="131C453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F34441" w:rsidRPr="00F95FBD" w14:paraId="6132EDD3"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FFF771C" w14:textId="77777777" w:rsidR="00F34441" w:rsidRPr="00F95FBD" w:rsidRDefault="00F34441" w:rsidP="002304CB">
            <w:pPr>
              <w:pStyle w:val="Tabulka"/>
              <w:rPr>
                <w:sz w:val="18"/>
              </w:rPr>
            </w:pPr>
            <w:r w:rsidRPr="00F95FBD">
              <w:rPr>
                <w:sz w:val="18"/>
              </w:rPr>
              <w:t>E-mail</w:t>
            </w:r>
          </w:p>
        </w:tc>
        <w:tc>
          <w:tcPr>
            <w:tcW w:w="5812" w:type="dxa"/>
          </w:tcPr>
          <w:p w14:paraId="06896D4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F34441" w:rsidRPr="00F95FBD" w14:paraId="1D800330"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DAA319" w14:textId="77777777" w:rsidR="00F34441" w:rsidRPr="00F95FBD" w:rsidRDefault="00F34441" w:rsidP="002304CB">
            <w:pPr>
              <w:pStyle w:val="Tabulka"/>
              <w:rPr>
                <w:sz w:val="18"/>
              </w:rPr>
            </w:pPr>
            <w:r w:rsidRPr="00F95FBD">
              <w:rPr>
                <w:sz w:val="18"/>
              </w:rPr>
              <w:t>Telefon</w:t>
            </w:r>
          </w:p>
        </w:tc>
        <w:tc>
          <w:tcPr>
            <w:tcW w:w="5812" w:type="dxa"/>
          </w:tcPr>
          <w:p w14:paraId="53AFE20E"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53070295" w14:textId="77777777" w:rsidR="00F34441" w:rsidRPr="00F95FBD" w:rsidRDefault="00F34441" w:rsidP="00F34441">
      <w:pPr>
        <w:pStyle w:val="Textbezodsazen"/>
      </w:pPr>
    </w:p>
    <w:p w14:paraId="4EFAE62B"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B84D44" w:rsidRPr="00F95FBD" w14:paraId="688DFE93"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5CE9DF" w14:textId="77777777" w:rsidR="00B84D44" w:rsidRPr="00F95FBD" w:rsidRDefault="00B84D44" w:rsidP="00B84D44">
            <w:pPr>
              <w:pStyle w:val="Tabulka"/>
              <w:rPr>
                <w:rStyle w:val="Nadpisvtabulce"/>
                <w:b w:val="0"/>
              </w:rPr>
            </w:pPr>
            <w:r w:rsidRPr="00F95FBD">
              <w:rPr>
                <w:rStyle w:val="Nadpisvtabulce"/>
                <w:b w:val="0"/>
              </w:rPr>
              <w:t>Jméno a příjmení</w:t>
            </w:r>
          </w:p>
        </w:tc>
        <w:tc>
          <w:tcPr>
            <w:tcW w:w="5812" w:type="dxa"/>
          </w:tcPr>
          <w:p w14:paraId="2984D938" w14:textId="3537D00B" w:rsidR="00B84D44" w:rsidRPr="00693D5D" w:rsidRDefault="00B84D44" w:rsidP="00B84D44">
            <w:pPr>
              <w:pStyle w:val="Tabulka"/>
              <w:cnfStyle w:val="100000000000" w:firstRow="1" w:lastRow="0" w:firstColumn="0" w:lastColumn="0" w:oddVBand="0" w:evenVBand="0" w:oddHBand="0" w:evenHBand="0" w:firstRowFirstColumn="0" w:firstRowLastColumn="0" w:lastRowFirstColumn="0" w:lastRowLastColumn="0"/>
              <w:rPr>
                <w:sz w:val="18"/>
              </w:rPr>
            </w:pPr>
            <w:r w:rsidRPr="00693D5D">
              <w:rPr>
                <w:sz w:val="18"/>
              </w:rPr>
              <w:t>Mgr. Bc. František Fiala, DiS.</w:t>
            </w:r>
          </w:p>
        </w:tc>
      </w:tr>
      <w:tr w:rsidR="00B84D44" w:rsidRPr="00F95FBD" w14:paraId="58B32BC2"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A6C4750" w14:textId="77777777" w:rsidR="00B84D44" w:rsidRPr="00F95FBD" w:rsidRDefault="00B84D44" w:rsidP="00B84D44">
            <w:pPr>
              <w:pStyle w:val="Tabulka"/>
              <w:rPr>
                <w:sz w:val="18"/>
              </w:rPr>
            </w:pPr>
            <w:r w:rsidRPr="00F95FBD">
              <w:rPr>
                <w:sz w:val="18"/>
              </w:rPr>
              <w:t>Adresa</w:t>
            </w:r>
          </w:p>
        </w:tc>
        <w:tc>
          <w:tcPr>
            <w:tcW w:w="5812" w:type="dxa"/>
          </w:tcPr>
          <w:p w14:paraId="16F88FD9" w14:textId="441D715F" w:rsidR="00B84D44" w:rsidRPr="00693D5D" w:rsidRDefault="00B84D44" w:rsidP="00B84D44">
            <w:pPr>
              <w:pStyle w:val="Tabulka"/>
              <w:cnfStyle w:val="000000000000" w:firstRow="0" w:lastRow="0" w:firstColumn="0" w:lastColumn="0" w:oddVBand="0" w:evenVBand="0" w:oddHBand="0" w:evenHBand="0" w:firstRowFirstColumn="0" w:firstRowLastColumn="0" w:lastRowFirstColumn="0" w:lastRowLastColumn="0"/>
              <w:rPr>
                <w:sz w:val="18"/>
              </w:rPr>
            </w:pPr>
            <w:r w:rsidRPr="00693D5D">
              <w:rPr>
                <w:sz w:val="18"/>
              </w:rPr>
              <w:t>Husitská 24, 130 00 Praha 3</w:t>
            </w:r>
          </w:p>
        </w:tc>
      </w:tr>
      <w:tr w:rsidR="00B84D44" w:rsidRPr="00F95FBD" w14:paraId="0569AD7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A28698" w14:textId="77777777" w:rsidR="00B84D44" w:rsidRPr="00F95FBD" w:rsidRDefault="00B84D44" w:rsidP="00B84D44">
            <w:pPr>
              <w:pStyle w:val="Tabulka"/>
              <w:rPr>
                <w:sz w:val="18"/>
              </w:rPr>
            </w:pPr>
            <w:r w:rsidRPr="00F95FBD">
              <w:rPr>
                <w:sz w:val="18"/>
              </w:rPr>
              <w:t>E-mail</w:t>
            </w:r>
          </w:p>
        </w:tc>
        <w:tc>
          <w:tcPr>
            <w:tcW w:w="5812" w:type="dxa"/>
          </w:tcPr>
          <w:p w14:paraId="32125C3F" w14:textId="7E97F2AF" w:rsidR="00B84D44" w:rsidRPr="00693D5D" w:rsidRDefault="00B84D44" w:rsidP="00B84D44">
            <w:pPr>
              <w:pStyle w:val="Tabulka"/>
              <w:cnfStyle w:val="000000000000" w:firstRow="0" w:lastRow="0" w:firstColumn="0" w:lastColumn="0" w:oddVBand="0" w:evenVBand="0" w:oddHBand="0" w:evenHBand="0" w:firstRowFirstColumn="0" w:firstRowLastColumn="0" w:lastRowFirstColumn="0" w:lastRowLastColumn="0"/>
              <w:rPr>
                <w:sz w:val="18"/>
              </w:rPr>
            </w:pPr>
            <w:r w:rsidRPr="00693D5D">
              <w:rPr>
                <w:sz w:val="18"/>
              </w:rPr>
              <w:t>FialaF@spravazeleznic.cz</w:t>
            </w:r>
          </w:p>
        </w:tc>
      </w:tr>
      <w:tr w:rsidR="00B84D44" w:rsidRPr="00F95FBD" w14:paraId="4256441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22F5F47" w14:textId="77777777" w:rsidR="00B84D44" w:rsidRPr="00F95FBD" w:rsidRDefault="00B84D44" w:rsidP="00B84D44">
            <w:pPr>
              <w:pStyle w:val="Tabulka"/>
              <w:rPr>
                <w:sz w:val="18"/>
              </w:rPr>
            </w:pPr>
            <w:r w:rsidRPr="00F95FBD">
              <w:rPr>
                <w:sz w:val="18"/>
              </w:rPr>
              <w:t>Telefon</w:t>
            </w:r>
          </w:p>
        </w:tc>
        <w:tc>
          <w:tcPr>
            <w:tcW w:w="5812" w:type="dxa"/>
          </w:tcPr>
          <w:p w14:paraId="2E670C79" w14:textId="6C24F79F" w:rsidR="00B84D44" w:rsidRPr="00693D5D" w:rsidRDefault="00B84D44" w:rsidP="00B84D44">
            <w:pPr>
              <w:pStyle w:val="Tabulka"/>
              <w:cnfStyle w:val="000000000000" w:firstRow="0" w:lastRow="0" w:firstColumn="0" w:lastColumn="0" w:oddVBand="0" w:evenVBand="0" w:oddHBand="0" w:evenHBand="0" w:firstRowFirstColumn="0" w:firstRowLastColumn="0" w:lastRowFirstColumn="0" w:lastRowLastColumn="0"/>
              <w:rPr>
                <w:sz w:val="18"/>
              </w:rPr>
            </w:pPr>
            <w:r w:rsidRPr="00693D5D">
              <w:rPr>
                <w:sz w:val="18"/>
              </w:rPr>
              <w:t>702 086 386</w:t>
            </w:r>
          </w:p>
        </w:tc>
      </w:tr>
    </w:tbl>
    <w:p w14:paraId="027F00CC" w14:textId="77777777" w:rsidR="00F34441" w:rsidRPr="00F95FBD" w:rsidRDefault="00F34441" w:rsidP="00F34441">
      <w:pPr>
        <w:pStyle w:val="Textbezodsazen"/>
      </w:pPr>
    </w:p>
    <w:p w14:paraId="5D4E4ECD" w14:textId="7D211ADA" w:rsidR="00F34441" w:rsidRPr="00F95FBD" w:rsidRDefault="00693D5D" w:rsidP="00F34441">
      <w:pPr>
        <w:pStyle w:val="Nadpistabulky"/>
        <w:rPr>
          <w:rFonts w:asciiTheme="minorHAnsi" w:hAnsiTheme="minorHAnsi"/>
          <w:sz w:val="18"/>
          <w:szCs w:val="18"/>
        </w:rPr>
      </w:pPr>
      <w:r w:rsidRPr="00693D5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693D5D" w:rsidRPr="00F95FBD" w14:paraId="4AD0C8C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31ED43" w14:textId="77777777" w:rsidR="00693D5D" w:rsidRPr="00F95FBD" w:rsidRDefault="00693D5D" w:rsidP="00693D5D">
            <w:pPr>
              <w:pStyle w:val="Tabulka"/>
              <w:rPr>
                <w:rStyle w:val="Nadpisvtabulce"/>
                <w:b w:val="0"/>
              </w:rPr>
            </w:pPr>
            <w:r w:rsidRPr="00F95FBD">
              <w:rPr>
                <w:rStyle w:val="Nadpisvtabulce"/>
                <w:b w:val="0"/>
              </w:rPr>
              <w:t>Jméno a příjmení</w:t>
            </w:r>
          </w:p>
        </w:tc>
        <w:tc>
          <w:tcPr>
            <w:tcW w:w="5812" w:type="dxa"/>
          </w:tcPr>
          <w:p w14:paraId="3667E534" w14:textId="5ABCDFF0" w:rsidR="00693D5D" w:rsidRPr="00693D5D" w:rsidRDefault="00693D5D" w:rsidP="00693D5D">
            <w:pPr>
              <w:pStyle w:val="Tabulka"/>
              <w:cnfStyle w:val="100000000000" w:firstRow="1" w:lastRow="0" w:firstColumn="0" w:lastColumn="0" w:oddVBand="0" w:evenVBand="0" w:oddHBand="0" w:evenHBand="0" w:firstRowFirstColumn="0" w:firstRowLastColumn="0" w:lastRowFirstColumn="0" w:lastRowLastColumn="0"/>
              <w:rPr>
                <w:sz w:val="18"/>
              </w:rPr>
            </w:pPr>
            <w:r w:rsidRPr="00693D5D">
              <w:rPr>
                <w:sz w:val="18"/>
              </w:rPr>
              <w:t>Lukáš Voldřich</w:t>
            </w:r>
          </w:p>
        </w:tc>
      </w:tr>
      <w:tr w:rsidR="00693D5D" w:rsidRPr="00F95FBD" w14:paraId="25CA4D2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46B2EEFB" w14:textId="77777777" w:rsidR="00693D5D" w:rsidRPr="00F95FBD" w:rsidRDefault="00693D5D" w:rsidP="00693D5D">
            <w:pPr>
              <w:pStyle w:val="Tabulka"/>
              <w:rPr>
                <w:sz w:val="18"/>
              </w:rPr>
            </w:pPr>
            <w:r w:rsidRPr="00F95FBD">
              <w:rPr>
                <w:sz w:val="18"/>
              </w:rPr>
              <w:t>Adresa</w:t>
            </w:r>
          </w:p>
        </w:tc>
        <w:tc>
          <w:tcPr>
            <w:tcW w:w="5812" w:type="dxa"/>
          </w:tcPr>
          <w:p w14:paraId="5986DC9D" w14:textId="4DA94097" w:rsidR="00693D5D" w:rsidRPr="00693D5D" w:rsidRDefault="00693D5D" w:rsidP="00693D5D">
            <w:pPr>
              <w:pStyle w:val="Tabulka"/>
              <w:cnfStyle w:val="000000000000" w:firstRow="0" w:lastRow="0" w:firstColumn="0" w:lastColumn="0" w:oddVBand="0" w:evenVBand="0" w:oddHBand="0" w:evenHBand="0" w:firstRowFirstColumn="0" w:firstRowLastColumn="0" w:lastRowFirstColumn="0" w:lastRowLastColumn="0"/>
              <w:rPr>
                <w:sz w:val="18"/>
              </w:rPr>
            </w:pPr>
            <w:r w:rsidRPr="00693D5D">
              <w:rPr>
                <w:sz w:val="18"/>
              </w:rPr>
              <w:t>Husitská 24, 130 00 Praha 3</w:t>
            </w:r>
          </w:p>
        </w:tc>
      </w:tr>
      <w:tr w:rsidR="00693D5D" w:rsidRPr="00F95FBD" w14:paraId="0900FC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CFF7E87" w14:textId="77777777" w:rsidR="00693D5D" w:rsidRPr="00F95FBD" w:rsidRDefault="00693D5D" w:rsidP="00693D5D">
            <w:pPr>
              <w:pStyle w:val="Tabulka"/>
              <w:rPr>
                <w:sz w:val="18"/>
              </w:rPr>
            </w:pPr>
            <w:r w:rsidRPr="00F95FBD">
              <w:rPr>
                <w:sz w:val="18"/>
              </w:rPr>
              <w:t>E-mail</w:t>
            </w:r>
          </w:p>
        </w:tc>
        <w:tc>
          <w:tcPr>
            <w:tcW w:w="5812" w:type="dxa"/>
          </w:tcPr>
          <w:p w14:paraId="50A5F050" w14:textId="69A04C74" w:rsidR="00693D5D" w:rsidRPr="00693D5D" w:rsidRDefault="00693D5D" w:rsidP="00693D5D">
            <w:pPr>
              <w:pStyle w:val="Tabulka"/>
              <w:cnfStyle w:val="000000000000" w:firstRow="0" w:lastRow="0" w:firstColumn="0" w:lastColumn="0" w:oddVBand="0" w:evenVBand="0" w:oddHBand="0" w:evenHBand="0" w:firstRowFirstColumn="0" w:firstRowLastColumn="0" w:lastRowFirstColumn="0" w:lastRowLastColumn="0"/>
              <w:rPr>
                <w:sz w:val="18"/>
              </w:rPr>
            </w:pPr>
            <w:r w:rsidRPr="00693D5D">
              <w:rPr>
                <w:sz w:val="18"/>
              </w:rPr>
              <w:t>Voldřich@spravazeleznic.cz</w:t>
            </w:r>
          </w:p>
        </w:tc>
      </w:tr>
      <w:tr w:rsidR="00693D5D" w:rsidRPr="00F95FBD" w14:paraId="17BD8ABE" w14:textId="77777777" w:rsidTr="00693D5D">
        <w:trPr>
          <w:trHeight w:val="35"/>
        </w:trPr>
        <w:tc>
          <w:tcPr>
            <w:cnfStyle w:val="001000000000" w:firstRow="0" w:lastRow="0" w:firstColumn="1" w:lastColumn="0" w:oddVBand="0" w:evenVBand="0" w:oddHBand="0" w:evenHBand="0" w:firstRowFirstColumn="0" w:firstRowLastColumn="0" w:lastRowFirstColumn="0" w:lastRowLastColumn="0"/>
            <w:tcW w:w="3056" w:type="dxa"/>
          </w:tcPr>
          <w:p w14:paraId="05EE8F0D" w14:textId="77777777" w:rsidR="00693D5D" w:rsidRPr="00F95FBD" w:rsidRDefault="00693D5D" w:rsidP="00693D5D">
            <w:pPr>
              <w:pStyle w:val="Tabulka"/>
              <w:rPr>
                <w:sz w:val="18"/>
              </w:rPr>
            </w:pPr>
            <w:r w:rsidRPr="00F95FBD">
              <w:rPr>
                <w:sz w:val="18"/>
              </w:rPr>
              <w:t>Telefon</w:t>
            </w:r>
          </w:p>
        </w:tc>
        <w:tc>
          <w:tcPr>
            <w:tcW w:w="5812" w:type="dxa"/>
          </w:tcPr>
          <w:p w14:paraId="2BF2AC02" w14:textId="45A1F55A" w:rsidR="00693D5D" w:rsidRPr="00693D5D" w:rsidRDefault="00693D5D" w:rsidP="00693D5D">
            <w:pPr>
              <w:pStyle w:val="Tabulka"/>
              <w:cnfStyle w:val="000000000000" w:firstRow="0" w:lastRow="0" w:firstColumn="0" w:lastColumn="0" w:oddVBand="0" w:evenVBand="0" w:oddHBand="0" w:evenHBand="0" w:firstRowFirstColumn="0" w:firstRowLastColumn="0" w:lastRowFirstColumn="0" w:lastRowLastColumn="0"/>
              <w:rPr>
                <w:sz w:val="18"/>
              </w:rPr>
            </w:pPr>
            <w:r w:rsidRPr="00693D5D">
              <w:rPr>
                <w:sz w:val="18"/>
              </w:rPr>
              <w:t>607 050 781</w:t>
            </w:r>
          </w:p>
        </w:tc>
      </w:tr>
    </w:tbl>
    <w:p w14:paraId="5D804F79" w14:textId="77777777" w:rsidR="00F34441" w:rsidRPr="00F95FBD" w:rsidRDefault="00F34441" w:rsidP="00F34441">
      <w:pPr>
        <w:pStyle w:val="Textbezodsazen"/>
      </w:pPr>
    </w:p>
    <w:p w14:paraId="1E75B47E" w14:textId="66388D97" w:rsidR="00F34441" w:rsidRPr="00F95FBD" w:rsidRDefault="00693D5D" w:rsidP="00F34441">
      <w:pPr>
        <w:pStyle w:val="Nadpistabulky"/>
        <w:rPr>
          <w:rFonts w:asciiTheme="minorHAnsi" w:hAnsiTheme="minorHAnsi"/>
          <w:sz w:val="18"/>
          <w:szCs w:val="18"/>
        </w:rPr>
      </w:pPr>
      <w:r w:rsidRPr="00693D5D">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F34441" w:rsidRPr="00F95FBD" w14:paraId="7BD4D4FE"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9A0FF4"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4562D6BC" w14:textId="7E3F9F42" w:rsidR="00F34441" w:rsidRPr="00F95FBD" w:rsidRDefault="00693D5D"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693D5D">
              <w:rPr>
                <w:sz w:val="18"/>
              </w:rPr>
              <w:t>Miloslav Košík</w:t>
            </w:r>
          </w:p>
        </w:tc>
      </w:tr>
      <w:tr w:rsidR="00221BE8" w:rsidRPr="00F95FBD" w14:paraId="2D7EC5C7"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EFC074A" w14:textId="77777777" w:rsidR="00221BE8" w:rsidRPr="00F95FBD" w:rsidRDefault="00221BE8" w:rsidP="00221BE8">
            <w:pPr>
              <w:pStyle w:val="Tabulka"/>
              <w:rPr>
                <w:sz w:val="18"/>
              </w:rPr>
            </w:pPr>
            <w:r w:rsidRPr="00F95FBD">
              <w:rPr>
                <w:sz w:val="18"/>
              </w:rPr>
              <w:t>Adresa</w:t>
            </w:r>
          </w:p>
        </w:tc>
        <w:tc>
          <w:tcPr>
            <w:tcW w:w="5812" w:type="dxa"/>
          </w:tcPr>
          <w:p w14:paraId="15B074D5" w14:textId="1AC806E5" w:rsidR="00221BE8" w:rsidRPr="00221BE8" w:rsidRDefault="00221BE8" w:rsidP="00221BE8">
            <w:pPr>
              <w:pStyle w:val="Tabulka"/>
              <w:cnfStyle w:val="000000000000" w:firstRow="0" w:lastRow="0" w:firstColumn="0" w:lastColumn="0" w:oddVBand="0" w:evenVBand="0" w:oddHBand="0" w:evenHBand="0" w:firstRowFirstColumn="0" w:firstRowLastColumn="0" w:lastRowFirstColumn="0" w:lastRowLastColumn="0"/>
              <w:rPr>
                <w:sz w:val="18"/>
              </w:rPr>
            </w:pPr>
            <w:r w:rsidRPr="00221BE8">
              <w:rPr>
                <w:sz w:val="18"/>
              </w:rPr>
              <w:t>Husitská 24, 130 00 Praha 3</w:t>
            </w:r>
          </w:p>
        </w:tc>
      </w:tr>
      <w:tr w:rsidR="00221BE8" w:rsidRPr="00F95FBD" w14:paraId="210359C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376382F" w14:textId="77777777" w:rsidR="00221BE8" w:rsidRPr="00F95FBD" w:rsidRDefault="00221BE8" w:rsidP="00221BE8">
            <w:pPr>
              <w:pStyle w:val="Tabulka"/>
              <w:rPr>
                <w:sz w:val="18"/>
              </w:rPr>
            </w:pPr>
            <w:r w:rsidRPr="00F95FBD">
              <w:rPr>
                <w:sz w:val="18"/>
              </w:rPr>
              <w:t>E-mail</w:t>
            </w:r>
          </w:p>
        </w:tc>
        <w:tc>
          <w:tcPr>
            <w:tcW w:w="5812" w:type="dxa"/>
          </w:tcPr>
          <w:p w14:paraId="19565B90" w14:textId="242811F7" w:rsidR="00221BE8" w:rsidRPr="00221BE8" w:rsidRDefault="00221BE8" w:rsidP="00221BE8">
            <w:pPr>
              <w:pStyle w:val="Tabulka"/>
              <w:cnfStyle w:val="000000000000" w:firstRow="0" w:lastRow="0" w:firstColumn="0" w:lastColumn="0" w:oddVBand="0" w:evenVBand="0" w:oddHBand="0" w:evenHBand="0" w:firstRowFirstColumn="0" w:firstRowLastColumn="0" w:lastRowFirstColumn="0" w:lastRowLastColumn="0"/>
              <w:rPr>
                <w:sz w:val="18"/>
              </w:rPr>
            </w:pPr>
            <w:r w:rsidRPr="00221BE8">
              <w:rPr>
                <w:sz w:val="18"/>
              </w:rPr>
              <w:t>KosikM@spravazeleznic.cz</w:t>
            </w:r>
          </w:p>
        </w:tc>
      </w:tr>
      <w:tr w:rsidR="00F34441" w:rsidRPr="00F95FBD" w14:paraId="1B7645A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8984FE2" w14:textId="77777777" w:rsidR="00F34441" w:rsidRPr="00F95FBD" w:rsidRDefault="00F34441" w:rsidP="002304CB">
            <w:pPr>
              <w:pStyle w:val="Tabulka"/>
              <w:rPr>
                <w:sz w:val="18"/>
              </w:rPr>
            </w:pPr>
            <w:r w:rsidRPr="00F95FBD">
              <w:rPr>
                <w:sz w:val="18"/>
              </w:rPr>
              <w:t>Telefon</w:t>
            </w:r>
          </w:p>
        </w:tc>
        <w:tc>
          <w:tcPr>
            <w:tcW w:w="5812" w:type="dxa"/>
          </w:tcPr>
          <w:p w14:paraId="263D5F1B" w14:textId="7107B11F" w:rsidR="00F34441" w:rsidRPr="00F95FBD" w:rsidRDefault="00693D5D"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693D5D">
              <w:rPr>
                <w:sz w:val="18"/>
              </w:rPr>
              <w:t>725 794 233</w:t>
            </w:r>
          </w:p>
        </w:tc>
      </w:tr>
    </w:tbl>
    <w:p w14:paraId="235B1660" w14:textId="77777777" w:rsidR="00F34441" w:rsidRPr="00F95FBD" w:rsidRDefault="00F34441" w:rsidP="00F34441">
      <w:pPr>
        <w:pStyle w:val="Textbezodsazen"/>
      </w:pPr>
    </w:p>
    <w:p w14:paraId="78761A44" w14:textId="10BEBF6B" w:rsidR="00F34441" w:rsidRPr="00F95FBD" w:rsidRDefault="00693D5D" w:rsidP="00F34441">
      <w:pPr>
        <w:pStyle w:val="Nadpistabulky"/>
        <w:rPr>
          <w:rFonts w:asciiTheme="minorHAnsi" w:hAnsiTheme="minorHAnsi"/>
          <w:sz w:val="18"/>
          <w:szCs w:val="18"/>
        </w:rPr>
      </w:pPr>
      <w:r w:rsidRPr="00693D5D">
        <w:rPr>
          <w:rFonts w:asciiTheme="minorHAnsi" w:hAnsiTheme="minorHAnsi"/>
          <w:sz w:val="18"/>
          <w:szCs w:val="18"/>
        </w:rPr>
        <w:t>Technický dozor</w:t>
      </w:r>
    </w:p>
    <w:tbl>
      <w:tblPr>
        <w:tblStyle w:val="Mkatabulky"/>
        <w:tblW w:w="8868" w:type="dxa"/>
        <w:tblLook w:val="04A0" w:firstRow="1" w:lastRow="0" w:firstColumn="1" w:lastColumn="0" w:noHBand="0" w:noVBand="1"/>
      </w:tblPr>
      <w:tblGrid>
        <w:gridCol w:w="3056"/>
        <w:gridCol w:w="5812"/>
      </w:tblGrid>
      <w:tr w:rsidR="00F34441" w:rsidRPr="00F95FBD" w14:paraId="731F913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5DAA826"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071A6FA" w14:textId="785BBC55" w:rsidR="00F34441" w:rsidRPr="00221BE8" w:rsidRDefault="00693D5D"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221BE8">
              <w:rPr>
                <w:sz w:val="18"/>
              </w:rPr>
              <w:t>Zdeněk Plaček</w:t>
            </w:r>
          </w:p>
        </w:tc>
      </w:tr>
      <w:tr w:rsidR="00F34441" w:rsidRPr="00F95FBD" w14:paraId="2CB1287A"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1D140238" w14:textId="77777777" w:rsidR="00F34441" w:rsidRPr="00F95FBD" w:rsidRDefault="00F34441" w:rsidP="002304CB">
            <w:pPr>
              <w:pStyle w:val="Tabulka"/>
              <w:rPr>
                <w:sz w:val="18"/>
              </w:rPr>
            </w:pPr>
            <w:r w:rsidRPr="00F95FBD">
              <w:rPr>
                <w:sz w:val="18"/>
              </w:rPr>
              <w:t>Adresa</w:t>
            </w:r>
          </w:p>
        </w:tc>
        <w:tc>
          <w:tcPr>
            <w:tcW w:w="5812" w:type="dxa"/>
          </w:tcPr>
          <w:p w14:paraId="23A5DA37" w14:textId="63E9D3E8" w:rsidR="00F34441" w:rsidRPr="00221BE8" w:rsidRDefault="00221BE8"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221BE8">
              <w:rPr>
                <w:sz w:val="18"/>
              </w:rPr>
              <w:t>Husitská 24, 130 00 Praha 3</w:t>
            </w:r>
          </w:p>
        </w:tc>
      </w:tr>
      <w:tr w:rsidR="00F34441" w:rsidRPr="00F95FBD" w14:paraId="2BBE5279"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36AA883" w14:textId="77777777" w:rsidR="00F34441" w:rsidRPr="00F95FBD" w:rsidRDefault="00F34441" w:rsidP="002304CB">
            <w:pPr>
              <w:pStyle w:val="Tabulka"/>
              <w:rPr>
                <w:sz w:val="18"/>
              </w:rPr>
            </w:pPr>
            <w:r w:rsidRPr="00F95FBD">
              <w:rPr>
                <w:sz w:val="18"/>
              </w:rPr>
              <w:t>E-mail</w:t>
            </w:r>
          </w:p>
        </w:tc>
        <w:tc>
          <w:tcPr>
            <w:tcW w:w="5812" w:type="dxa"/>
          </w:tcPr>
          <w:p w14:paraId="4DCF7B69" w14:textId="6CA4681F" w:rsidR="00F34441" w:rsidRPr="00221BE8" w:rsidRDefault="00221BE8"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221BE8">
              <w:rPr>
                <w:sz w:val="18"/>
              </w:rPr>
              <w:t>PlacekZ@spravazeleznic.cz</w:t>
            </w:r>
          </w:p>
        </w:tc>
      </w:tr>
      <w:tr w:rsidR="00F34441" w:rsidRPr="00F95FBD" w14:paraId="5425D90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3F6EB1F1" w14:textId="77777777" w:rsidR="00F34441" w:rsidRPr="00F95FBD" w:rsidRDefault="00F34441" w:rsidP="002304CB">
            <w:pPr>
              <w:pStyle w:val="Tabulka"/>
              <w:rPr>
                <w:sz w:val="18"/>
              </w:rPr>
            </w:pPr>
            <w:r w:rsidRPr="00F95FBD">
              <w:rPr>
                <w:sz w:val="18"/>
              </w:rPr>
              <w:t>Telefon</w:t>
            </w:r>
          </w:p>
        </w:tc>
        <w:tc>
          <w:tcPr>
            <w:tcW w:w="5812" w:type="dxa"/>
          </w:tcPr>
          <w:p w14:paraId="14AD370E" w14:textId="3271C37B" w:rsidR="00F34441" w:rsidRPr="00221BE8" w:rsidRDefault="00693D5D"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221BE8">
              <w:rPr>
                <w:sz w:val="18"/>
              </w:rPr>
              <w:t>776 191 882</w:t>
            </w:r>
          </w:p>
        </w:tc>
      </w:tr>
    </w:tbl>
    <w:p w14:paraId="4B0372DA" w14:textId="77777777" w:rsidR="00F34441" w:rsidRPr="00F95FBD" w:rsidRDefault="00F34441" w:rsidP="00F34441">
      <w:pPr>
        <w:pStyle w:val="Textbezodsazen"/>
      </w:pPr>
    </w:p>
    <w:p w14:paraId="5E59ED76" w14:textId="77777777" w:rsidR="00F34441" w:rsidRPr="00F95FBD" w:rsidRDefault="00F34441" w:rsidP="00F34441">
      <w:pPr>
        <w:pStyle w:val="Textbezodsazen"/>
      </w:pPr>
    </w:p>
    <w:p w14:paraId="3AF7A0A8" w14:textId="77777777" w:rsidR="00F34441" w:rsidRDefault="00F34441" w:rsidP="00F34441">
      <w:pPr>
        <w:pStyle w:val="Textbezodsazen"/>
        <w:rPr>
          <w:b/>
        </w:rPr>
      </w:pPr>
    </w:p>
    <w:p w14:paraId="48DB303C" w14:textId="77777777" w:rsidR="00F34441" w:rsidRDefault="00F34441" w:rsidP="00F34441">
      <w:pPr>
        <w:pStyle w:val="Textbezodsazen"/>
        <w:rPr>
          <w:b/>
        </w:rPr>
      </w:pPr>
    </w:p>
    <w:p w14:paraId="1BD65A85" w14:textId="77777777" w:rsidR="00F34441" w:rsidRDefault="00F34441" w:rsidP="00F34441">
      <w:pPr>
        <w:pStyle w:val="Textbezodsazen"/>
        <w:rPr>
          <w:b/>
        </w:rPr>
      </w:pPr>
      <w:r>
        <w:rPr>
          <w:b/>
        </w:rPr>
        <w:lastRenderedPageBreak/>
        <w:t>Za Zhotovitele:</w:t>
      </w:r>
    </w:p>
    <w:p w14:paraId="095B694D" w14:textId="77777777" w:rsidR="00F34441" w:rsidRPr="00ED29F1" w:rsidRDefault="00F34441" w:rsidP="00F34441">
      <w:pPr>
        <w:pStyle w:val="Textbezodsazen"/>
        <w:rPr>
          <w:b/>
        </w:rPr>
      </w:pPr>
    </w:p>
    <w:p w14:paraId="12E35F4E" w14:textId="77777777" w:rsidR="00F34441" w:rsidRPr="00F95FBD" w:rsidRDefault="00F34441" w:rsidP="00F3444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F34441" w:rsidRPr="00F95FBD" w14:paraId="57CBD754" w14:textId="77777777" w:rsidTr="002304C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7CBECE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254B60C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5C5C8EF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109E16" w14:textId="77777777" w:rsidR="00F34441" w:rsidRPr="00F95FBD" w:rsidRDefault="00F34441" w:rsidP="002304CB">
            <w:pPr>
              <w:pStyle w:val="Tabulka"/>
              <w:rPr>
                <w:sz w:val="18"/>
              </w:rPr>
            </w:pPr>
            <w:r w:rsidRPr="00F95FBD">
              <w:rPr>
                <w:sz w:val="18"/>
              </w:rPr>
              <w:t>Adresa</w:t>
            </w:r>
          </w:p>
        </w:tc>
        <w:tc>
          <w:tcPr>
            <w:tcW w:w="5812" w:type="dxa"/>
          </w:tcPr>
          <w:p w14:paraId="128D9367"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3BB22D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5E65F11" w14:textId="77777777" w:rsidR="00F34441" w:rsidRPr="00F95FBD" w:rsidRDefault="00F34441" w:rsidP="002304CB">
            <w:pPr>
              <w:pStyle w:val="Tabulka"/>
              <w:rPr>
                <w:sz w:val="18"/>
              </w:rPr>
            </w:pPr>
            <w:r w:rsidRPr="00F95FBD">
              <w:rPr>
                <w:sz w:val="18"/>
              </w:rPr>
              <w:t>E-mail</w:t>
            </w:r>
          </w:p>
        </w:tc>
        <w:tc>
          <w:tcPr>
            <w:tcW w:w="5812" w:type="dxa"/>
          </w:tcPr>
          <w:p w14:paraId="51DA033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32629A1D" w14:textId="77777777" w:rsidTr="002304C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D353ABF" w14:textId="77777777" w:rsidR="00F34441" w:rsidRPr="00F95FBD" w:rsidRDefault="00F34441" w:rsidP="002304CB">
            <w:pPr>
              <w:pStyle w:val="Tabulka"/>
              <w:rPr>
                <w:sz w:val="18"/>
              </w:rPr>
            </w:pPr>
            <w:r w:rsidRPr="00F95FBD">
              <w:rPr>
                <w:sz w:val="18"/>
              </w:rPr>
              <w:t>Telefon</w:t>
            </w:r>
          </w:p>
        </w:tc>
        <w:tc>
          <w:tcPr>
            <w:tcW w:w="5812" w:type="dxa"/>
          </w:tcPr>
          <w:p w14:paraId="6E1B8FA5"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BBF170A" w14:textId="77777777" w:rsidR="00F34441" w:rsidRPr="00F95FBD" w:rsidRDefault="00F34441" w:rsidP="00F34441">
      <w:pPr>
        <w:pStyle w:val="Textbezodsazen"/>
      </w:pPr>
    </w:p>
    <w:p w14:paraId="3CE39F91" w14:textId="77777777" w:rsidR="00F34441" w:rsidRPr="00F95FBD" w:rsidRDefault="00F34441" w:rsidP="00F3444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F34441" w:rsidRPr="00F95FBD" w14:paraId="3F2DE164"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36D5BB7" w14:textId="77777777" w:rsidR="00F34441" w:rsidRPr="00F95FBD" w:rsidRDefault="00F34441" w:rsidP="002304CB">
            <w:pPr>
              <w:pStyle w:val="Tabulka"/>
              <w:rPr>
                <w:rStyle w:val="Nadpisvtabulce"/>
                <w:b w:val="0"/>
              </w:rPr>
            </w:pPr>
            <w:r w:rsidRPr="00F95FBD">
              <w:rPr>
                <w:rStyle w:val="Nadpisvtabulce"/>
                <w:b w:val="0"/>
              </w:rPr>
              <w:t>Jméno a příjmení</w:t>
            </w:r>
          </w:p>
        </w:tc>
        <w:tc>
          <w:tcPr>
            <w:tcW w:w="5812" w:type="dxa"/>
          </w:tcPr>
          <w:p w14:paraId="15642D63"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F34441" w:rsidRPr="00F95FBD" w14:paraId="2BF18CF8"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5E2C9C88" w14:textId="77777777" w:rsidR="00F34441" w:rsidRPr="00F95FBD" w:rsidRDefault="00F34441" w:rsidP="002304CB">
            <w:pPr>
              <w:pStyle w:val="Tabulka"/>
              <w:rPr>
                <w:sz w:val="18"/>
              </w:rPr>
            </w:pPr>
            <w:r w:rsidRPr="00F95FBD">
              <w:rPr>
                <w:sz w:val="18"/>
              </w:rPr>
              <w:t>Adresa</w:t>
            </w:r>
          </w:p>
        </w:tc>
        <w:tc>
          <w:tcPr>
            <w:tcW w:w="5812" w:type="dxa"/>
          </w:tcPr>
          <w:p w14:paraId="707DFA20"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7169470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CB9DCEF" w14:textId="77777777" w:rsidR="00F34441" w:rsidRPr="00F95FBD" w:rsidRDefault="00F34441" w:rsidP="002304CB">
            <w:pPr>
              <w:pStyle w:val="Tabulka"/>
              <w:rPr>
                <w:sz w:val="18"/>
              </w:rPr>
            </w:pPr>
            <w:r w:rsidRPr="00F95FBD">
              <w:rPr>
                <w:sz w:val="18"/>
              </w:rPr>
              <w:t>E-mail</w:t>
            </w:r>
          </w:p>
        </w:tc>
        <w:tc>
          <w:tcPr>
            <w:tcW w:w="5812" w:type="dxa"/>
          </w:tcPr>
          <w:p w14:paraId="315DAAAC"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1FF9B53C"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6ED78AE5" w14:textId="77777777" w:rsidR="00F34441" w:rsidRPr="00F95FBD" w:rsidRDefault="00F34441" w:rsidP="002304CB">
            <w:pPr>
              <w:pStyle w:val="Tabulka"/>
              <w:rPr>
                <w:sz w:val="18"/>
              </w:rPr>
            </w:pPr>
            <w:r w:rsidRPr="00F95FBD">
              <w:rPr>
                <w:sz w:val="18"/>
              </w:rPr>
              <w:t>Telefon</w:t>
            </w:r>
          </w:p>
        </w:tc>
        <w:tc>
          <w:tcPr>
            <w:tcW w:w="5812" w:type="dxa"/>
          </w:tcPr>
          <w:p w14:paraId="5DF876FD"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AA72CC" w14:textId="77777777" w:rsidR="00F34441" w:rsidRPr="00F95FBD" w:rsidRDefault="00F34441" w:rsidP="00F34441">
      <w:pPr>
        <w:pStyle w:val="Textbezodsazen"/>
      </w:pPr>
    </w:p>
    <w:p w14:paraId="2B02D833" w14:textId="7A48C7E9" w:rsidR="00F34441" w:rsidRPr="00F95FBD" w:rsidRDefault="00F34441" w:rsidP="00F34441">
      <w:pPr>
        <w:pStyle w:val="Nadpistabulky"/>
        <w:rPr>
          <w:rFonts w:asciiTheme="minorHAnsi" w:hAnsiTheme="minorHAnsi"/>
          <w:sz w:val="18"/>
          <w:szCs w:val="18"/>
        </w:rPr>
      </w:pPr>
      <w:r>
        <w:rPr>
          <w:rFonts w:asciiTheme="minorHAnsi" w:hAnsiTheme="minorHAnsi"/>
          <w:sz w:val="18"/>
          <w:szCs w:val="18"/>
        </w:rPr>
        <w:t xml:space="preserve">Vedoucí </w:t>
      </w:r>
      <w:r w:rsidR="003D426C">
        <w:rPr>
          <w:rFonts w:asciiTheme="minorHAnsi" w:hAnsiTheme="minorHAnsi"/>
          <w:sz w:val="18"/>
          <w:szCs w:val="18"/>
        </w:rPr>
        <w:t xml:space="preserve">projekčních </w:t>
      </w:r>
      <w:r>
        <w:rPr>
          <w:rFonts w:asciiTheme="minorHAnsi" w:hAnsiTheme="minorHAnsi"/>
          <w:sz w:val="18"/>
          <w:szCs w:val="18"/>
        </w:rPr>
        <w:t>prací</w:t>
      </w:r>
    </w:p>
    <w:tbl>
      <w:tblPr>
        <w:tblStyle w:val="Mkatabulky"/>
        <w:tblW w:w="8868" w:type="dxa"/>
        <w:tblLook w:val="04A0" w:firstRow="1" w:lastRow="0" w:firstColumn="1" w:lastColumn="0" w:noHBand="0" w:noVBand="1"/>
      </w:tblPr>
      <w:tblGrid>
        <w:gridCol w:w="3056"/>
        <w:gridCol w:w="5812"/>
      </w:tblGrid>
      <w:tr w:rsidR="00F34441" w:rsidRPr="00F95FBD" w14:paraId="029BA76F"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CD912" w14:textId="77777777" w:rsidR="00F34441" w:rsidRPr="00F95FBD" w:rsidRDefault="00F34441" w:rsidP="002304CB">
            <w:pPr>
              <w:pStyle w:val="Tabulka"/>
              <w:rPr>
                <w:rStyle w:val="Nadpisvtabulce"/>
              </w:rPr>
            </w:pPr>
            <w:r w:rsidRPr="00F95FBD">
              <w:rPr>
                <w:rStyle w:val="Nadpisvtabulce"/>
              </w:rPr>
              <w:t>Jméno a příjmení</w:t>
            </w:r>
          </w:p>
        </w:tc>
        <w:tc>
          <w:tcPr>
            <w:tcW w:w="5812" w:type="dxa"/>
          </w:tcPr>
          <w:p w14:paraId="7E905862" w14:textId="77777777" w:rsidR="00F34441" w:rsidRPr="00F95FBD" w:rsidRDefault="00F34441" w:rsidP="002304C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F34441" w:rsidRPr="00F95FBD" w14:paraId="4129CC65"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2872FC4E" w14:textId="77777777" w:rsidR="00F34441" w:rsidRPr="00F95FBD" w:rsidRDefault="00F34441" w:rsidP="002304CB">
            <w:pPr>
              <w:pStyle w:val="Tabulka"/>
              <w:rPr>
                <w:sz w:val="18"/>
              </w:rPr>
            </w:pPr>
            <w:r w:rsidRPr="00F95FBD">
              <w:rPr>
                <w:sz w:val="18"/>
              </w:rPr>
              <w:t>Adresa</w:t>
            </w:r>
          </w:p>
        </w:tc>
        <w:tc>
          <w:tcPr>
            <w:tcW w:w="5812" w:type="dxa"/>
          </w:tcPr>
          <w:p w14:paraId="5E4611E8"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594CBECD"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B9313BB" w14:textId="77777777" w:rsidR="00F34441" w:rsidRPr="00F95FBD" w:rsidRDefault="00F34441" w:rsidP="002304CB">
            <w:pPr>
              <w:pStyle w:val="Tabulka"/>
              <w:rPr>
                <w:sz w:val="18"/>
              </w:rPr>
            </w:pPr>
            <w:r w:rsidRPr="00F95FBD">
              <w:rPr>
                <w:sz w:val="18"/>
              </w:rPr>
              <w:t>E-mail</w:t>
            </w:r>
          </w:p>
        </w:tc>
        <w:tc>
          <w:tcPr>
            <w:tcW w:w="5812" w:type="dxa"/>
          </w:tcPr>
          <w:p w14:paraId="5468F35B"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34441" w:rsidRPr="00F95FBD" w14:paraId="6C057160" w14:textId="77777777" w:rsidTr="002304CB">
        <w:tc>
          <w:tcPr>
            <w:cnfStyle w:val="001000000000" w:firstRow="0" w:lastRow="0" w:firstColumn="1" w:lastColumn="0" w:oddVBand="0" w:evenVBand="0" w:oddHBand="0" w:evenHBand="0" w:firstRowFirstColumn="0" w:firstRowLastColumn="0" w:lastRowFirstColumn="0" w:lastRowLastColumn="0"/>
            <w:tcW w:w="3056" w:type="dxa"/>
          </w:tcPr>
          <w:p w14:paraId="7040A905" w14:textId="77777777" w:rsidR="00F34441" w:rsidRPr="00F95FBD" w:rsidRDefault="00F34441" w:rsidP="002304CB">
            <w:pPr>
              <w:pStyle w:val="Tabulka"/>
              <w:rPr>
                <w:sz w:val="18"/>
              </w:rPr>
            </w:pPr>
            <w:r w:rsidRPr="00F95FBD">
              <w:rPr>
                <w:sz w:val="18"/>
              </w:rPr>
              <w:t>Telefon</w:t>
            </w:r>
          </w:p>
        </w:tc>
        <w:tc>
          <w:tcPr>
            <w:tcW w:w="5812" w:type="dxa"/>
          </w:tcPr>
          <w:p w14:paraId="7BA109E4" w14:textId="77777777" w:rsidR="00F34441" w:rsidRPr="00F95FBD" w:rsidRDefault="00F34441" w:rsidP="002304C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7DB7254" w14:textId="77777777" w:rsidR="00F34441" w:rsidRDefault="00F34441" w:rsidP="00F34441">
      <w:pPr>
        <w:pStyle w:val="Textbezodsazen"/>
      </w:pPr>
    </w:p>
    <w:p w14:paraId="60469C41" w14:textId="5E80D609" w:rsidR="00F34441" w:rsidRDefault="00F34441" w:rsidP="008918AC"/>
    <w:p w14:paraId="0F9FF66F" w14:textId="77777777" w:rsidR="00F34441" w:rsidRDefault="00F34441">
      <w:r>
        <w:br w:type="page"/>
      </w:r>
    </w:p>
    <w:p w14:paraId="4482895A" w14:textId="428C996D" w:rsidR="00F34441" w:rsidRPr="00F97DBD" w:rsidRDefault="00F34441" w:rsidP="00F34441">
      <w:pPr>
        <w:pStyle w:val="Nadpisbezsl1-1"/>
      </w:pPr>
      <w:r w:rsidRPr="00F97DBD">
        <w:lastRenderedPageBreak/>
        <w:t xml:space="preserve">Příloha č. </w:t>
      </w:r>
      <w:r w:rsidR="000710A8">
        <w:t>3</w:t>
      </w:r>
    </w:p>
    <w:p w14:paraId="5EDC219A" w14:textId="77777777" w:rsidR="00F34441" w:rsidRPr="00F97DBD" w:rsidRDefault="00F34441" w:rsidP="00F34441">
      <w:pPr>
        <w:pStyle w:val="Nadpisbezsl1-2"/>
      </w:pPr>
      <w:r w:rsidRPr="00F97DBD">
        <w:t>Seznam požadovaných pojištění</w:t>
      </w:r>
    </w:p>
    <w:p w14:paraId="3E01FDF7" w14:textId="77777777" w:rsidR="00F34441" w:rsidRPr="00F97DBD" w:rsidRDefault="00F34441" w:rsidP="00F34441">
      <w:pPr>
        <w:pStyle w:val="Textbezodsazen"/>
      </w:pPr>
      <w:r w:rsidRPr="00F97DBD">
        <w:t>Objednatel vyžaduje, aby Zhotovitel v souladu se Smlouvou prokázal následující pojištění:</w:t>
      </w:r>
    </w:p>
    <w:p w14:paraId="6D78D195" w14:textId="77777777" w:rsidR="00F34441" w:rsidRDefault="00F34441" w:rsidP="00F34441">
      <w:pPr>
        <w:pStyle w:val="Tabulka"/>
      </w:pPr>
    </w:p>
    <w:tbl>
      <w:tblPr>
        <w:tblStyle w:val="Mkatabulky"/>
        <w:tblW w:w="5000" w:type="pct"/>
        <w:tblLook w:val="04A0" w:firstRow="1" w:lastRow="0" w:firstColumn="1" w:lastColumn="0" w:noHBand="0" w:noVBand="1"/>
      </w:tblPr>
      <w:tblGrid>
        <w:gridCol w:w="4351"/>
        <w:gridCol w:w="4351"/>
      </w:tblGrid>
      <w:tr w:rsidR="00F34441" w14:paraId="3BD61A21"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F0D2DB3" w14:textId="77777777" w:rsidR="00F34441" w:rsidRDefault="00F34441" w:rsidP="002304CB">
            <w:pPr>
              <w:pStyle w:val="Nadpistabulky"/>
              <w:pBdr>
                <w:top w:val="none" w:sz="0" w:space="0" w:color="auto"/>
              </w:pBdr>
              <w:jc w:val="center"/>
            </w:pPr>
            <w:r>
              <w:rPr>
                <w:sz w:val="18"/>
                <w:szCs w:val="18"/>
              </w:rPr>
              <w:t>Druh pojištění</w:t>
            </w:r>
          </w:p>
        </w:tc>
        <w:tc>
          <w:tcPr>
            <w:tcW w:w="2500" w:type="pct"/>
          </w:tcPr>
          <w:p w14:paraId="479F0D82" w14:textId="77777777" w:rsidR="00F34441" w:rsidRDefault="00F34441" w:rsidP="002304CB">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F34441" w14:paraId="335A3A94" w14:textId="77777777" w:rsidTr="002304CB">
        <w:tc>
          <w:tcPr>
            <w:cnfStyle w:val="001000000000" w:firstRow="0" w:lastRow="0" w:firstColumn="1" w:lastColumn="0" w:oddVBand="0" w:evenVBand="0" w:oddHBand="0" w:evenHBand="0" w:firstRowFirstColumn="0" w:firstRowLastColumn="0" w:lastRowFirstColumn="0" w:lastRowLastColumn="0"/>
            <w:tcW w:w="2500" w:type="pct"/>
          </w:tcPr>
          <w:p w14:paraId="1FB53F07" w14:textId="77777777" w:rsidR="00F34441" w:rsidRDefault="00F34441" w:rsidP="002304CB">
            <w:pPr>
              <w:pStyle w:val="Tabulka"/>
            </w:pPr>
            <w:r w:rsidRPr="002C7A28">
              <w:rPr>
                <w:sz w:val="18"/>
              </w:rPr>
              <w:t>Pojištění odpovědnosti za škodu způsobenou Zhotovitelem při výkonu podnikatelské činnosti třetím osobám</w:t>
            </w:r>
          </w:p>
        </w:tc>
        <w:tc>
          <w:tcPr>
            <w:tcW w:w="2500" w:type="pct"/>
          </w:tcPr>
          <w:p w14:paraId="073FBD9F" w14:textId="58931868" w:rsidR="00F34441" w:rsidRPr="002C7A28" w:rsidRDefault="00F34441" w:rsidP="003D426C">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Pr="002C7A28">
              <w:rPr>
                <w:rFonts w:eastAsia="Times New Roman" w:cs="Calibri"/>
                <w:sz w:val="18"/>
                <w:lang w:eastAsia="cs-CZ"/>
              </w:rPr>
              <w:t xml:space="preserve">inimálně </w:t>
            </w:r>
            <w:r w:rsidR="003D426C" w:rsidRPr="003D426C">
              <w:rPr>
                <w:rFonts w:eastAsia="Times New Roman" w:cs="Calibri"/>
                <w:b/>
                <w:color w:val="000000"/>
                <w:sz w:val="18"/>
                <w:lang w:eastAsia="cs-CZ"/>
              </w:rPr>
              <w:t>4</w:t>
            </w:r>
            <w:r w:rsidRPr="003D426C">
              <w:rPr>
                <w:rFonts w:eastAsia="Times New Roman" w:cs="Calibri"/>
                <w:b/>
                <w:color w:val="000000"/>
                <w:sz w:val="18"/>
                <w:lang w:eastAsia="cs-CZ"/>
              </w:rPr>
              <w:t xml:space="preserve"> mil. Kč</w:t>
            </w:r>
            <w:r w:rsidRPr="003D426C">
              <w:rPr>
                <w:rFonts w:eastAsia="Times New Roman" w:cs="Calibri"/>
                <w:sz w:val="18"/>
                <w:lang w:eastAsia="cs-CZ"/>
              </w:rPr>
              <w:t xml:space="preserve"> na jednu pojistnou událost a </w:t>
            </w:r>
            <w:r w:rsidR="003D426C" w:rsidRPr="003D426C">
              <w:rPr>
                <w:rFonts w:eastAsia="Times New Roman" w:cs="Calibri"/>
                <w:b/>
                <w:sz w:val="18"/>
                <w:lang w:eastAsia="cs-CZ"/>
              </w:rPr>
              <w:t>4</w:t>
            </w:r>
            <w:r w:rsidRPr="003D426C">
              <w:rPr>
                <w:rFonts w:eastAsia="Times New Roman" w:cs="Calibri"/>
                <w:b/>
                <w:sz w:val="18"/>
                <w:lang w:eastAsia="cs-CZ"/>
              </w:rPr>
              <w:t xml:space="preserve"> mil. Kč</w:t>
            </w:r>
            <w:r w:rsidRPr="003D426C">
              <w:rPr>
                <w:rFonts w:eastAsia="Times New Roman" w:cs="Calibri"/>
                <w:sz w:val="18"/>
                <w:lang w:eastAsia="cs-CZ"/>
              </w:rPr>
              <w:t xml:space="preserve"> v úhrnu</w:t>
            </w:r>
            <w:r w:rsidRPr="002C7A28">
              <w:rPr>
                <w:rFonts w:eastAsia="Times New Roman" w:cs="Calibri"/>
                <w:sz w:val="18"/>
                <w:lang w:eastAsia="cs-CZ"/>
              </w:rPr>
              <w:t xml:space="preserve"> za rok</w:t>
            </w:r>
          </w:p>
        </w:tc>
      </w:tr>
    </w:tbl>
    <w:p w14:paraId="1ADAFF4C" w14:textId="6CC717DD" w:rsidR="000710A8" w:rsidRDefault="000710A8" w:rsidP="008918AC"/>
    <w:p w14:paraId="2CEB7465" w14:textId="77777777" w:rsidR="000710A8" w:rsidRDefault="000710A8">
      <w:r>
        <w:br w:type="page"/>
      </w:r>
    </w:p>
    <w:p w14:paraId="761040C7" w14:textId="372257EC" w:rsidR="000710A8" w:rsidRDefault="000710A8" w:rsidP="000710A8">
      <w:pPr>
        <w:pStyle w:val="Nadpisbezsl1-1"/>
      </w:pPr>
      <w:r>
        <w:lastRenderedPageBreak/>
        <w:t>Příloha č. 4</w:t>
      </w:r>
    </w:p>
    <w:p w14:paraId="689205AE" w14:textId="77777777" w:rsidR="000710A8" w:rsidRDefault="000710A8" w:rsidP="000710A8">
      <w:pPr>
        <w:pStyle w:val="Nadpisbezsl1-2"/>
      </w:pPr>
      <w:r>
        <w:t>Seznam poddodavatelů</w:t>
      </w:r>
    </w:p>
    <w:p w14:paraId="44F0D9EC" w14:textId="77777777" w:rsidR="000710A8" w:rsidRDefault="000710A8" w:rsidP="000710A8">
      <w:pPr>
        <w:pStyle w:val="Tabulka"/>
      </w:pPr>
    </w:p>
    <w:tbl>
      <w:tblPr>
        <w:tblStyle w:val="Mkatabulky"/>
        <w:tblW w:w="8860" w:type="dxa"/>
        <w:tblLook w:val="04A0" w:firstRow="1" w:lastRow="0" w:firstColumn="1" w:lastColumn="0" w:noHBand="0" w:noVBand="1"/>
      </w:tblPr>
      <w:tblGrid>
        <w:gridCol w:w="2774"/>
        <w:gridCol w:w="3129"/>
        <w:gridCol w:w="2957"/>
      </w:tblGrid>
      <w:tr w:rsidR="000710A8" w:rsidRPr="00F95FBD" w14:paraId="2A3CAC3D" w14:textId="77777777" w:rsidTr="002304C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6E51A49" w14:textId="77777777" w:rsidR="000710A8" w:rsidRPr="00F95FBD" w:rsidRDefault="000710A8" w:rsidP="002304CB">
            <w:pPr>
              <w:pStyle w:val="Tabulka"/>
              <w:jc w:val="left"/>
              <w:rPr>
                <w:rStyle w:val="Nadpisvtabulce"/>
              </w:rPr>
            </w:pPr>
            <w:r w:rsidRPr="00F95FBD">
              <w:rPr>
                <w:rStyle w:val="Nadpisvtabulce"/>
              </w:rPr>
              <w:t>IDENTIFIKACE PODDODAVATELE</w:t>
            </w:r>
          </w:p>
          <w:p w14:paraId="7E2E3D67" w14:textId="77777777" w:rsidR="000710A8" w:rsidRPr="00F95FBD" w:rsidRDefault="000710A8" w:rsidP="002304CB">
            <w:pPr>
              <w:pStyle w:val="Tabulka"/>
              <w:jc w:val="left"/>
              <w:rPr>
                <w:rStyle w:val="Nadpisvtabulce"/>
              </w:rPr>
            </w:pPr>
            <w:r w:rsidRPr="00F95FBD">
              <w:rPr>
                <w:rStyle w:val="Nadpisvtabulce"/>
              </w:rPr>
              <w:t>(obchodní firma, sídlo a IČO)</w:t>
            </w:r>
          </w:p>
        </w:tc>
        <w:tc>
          <w:tcPr>
            <w:tcW w:w="3129" w:type="dxa"/>
          </w:tcPr>
          <w:p w14:paraId="4EF6A548"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72FA793" w14:textId="77777777" w:rsidR="000710A8" w:rsidRPr="00F95FBD" w:rsidRDefault="000710A8" w:rsidP="002304CB">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0710A8" w:rsidRPr="00F95FBD" w14:paraId="7D36F9F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74A860F8"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A9D0EDD"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6502F64"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732824B3"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411FCB66"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7BCAE616"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31E9D89F"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0710A8" w:rsidRPr="00F95FBD" w14:paraId="487EB2C7" w14:textId="77777777" w:rsidTr="002304CB">
        <w:tc>
          <w:tcPr>
            <w:cnfStyle w:val="001000000000" w:firstRow="0" w:lastRow="0" w:firstColumn="1" w:lastColumn="0" w:oddVBand="0" w:evenVBand="0" w:oddHBand="0" w:evenHBand="0" w:firstRowFirstColumn="0" w:firstRowLastColumn="0" w:lastRowFirstColumn="0" w:lastRowLastColumn="0"/>
            <w:tcW w:w="2774" w:type="dxa"/>
          </w:tcPr>
          <w:p w14:paraId="6614D82B" w14:textId="77777777" w:rsidR="000710A8" w:rsidRPr="00F95FBD" w:rsidRDefault="000710A8" w:rsidP="002304CB">
            <w:pPr>
              <w:pStyle w:val="Tabulka"/>
              <w:rPr>
                <w:sz w:val="18"/>
              </w:rPr>
            </w:pPr>
            <w:r w:rsidRPr="00F95FBD">
              <w:rPr>
                <w:sz w:val="18"/>
                <w:highlight w:val="yellow"/>
              </w:rPr>
              <w:t>[VLOŽÍ ZHOTOVITEL]</w:t>
            </w:r>
          </w:p>
        </w:tc>
        <w:tc>
          <w:tcPr>
            <w:tcW w:w="3129" w:type="dxa"/>
          </w:tcPr>
          <w:p w14:paraId="48B5CE40"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B644EC" w14:textId="77777777" w:rsidR="000710A8" w:rsidRPr="00F95FBD" w:rsidRDefault="000710A8" w:rsidP="002304CB">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A7FDF9" w14:textId="4538AD12" w:rsidR="000710A8" w:rsidRDefault="000710A8" w:rsidP="008918AC"/>
    <w:p w14:paraId="2A5455A5" w14:textId="77777777" w:rsidR="000710A8" w:rsidRDefault="000710A8">
      <w:r>
        <w:br w:type="page"/>
      </w:r>
    </w:p>
    <w:p w14:paraId="36858BB6" w14:textId="11343B2D" w:rsidR="000710A8" w:rsidRPr="0072316D" w:rsidRDefault="000710A8" w:rsidP="000710A8">
      <w:pPr>
        <w:spacing w:before="240" w:after="120"/>
        <w:rPr>
          <w:rFonts w:asciiTheme="majorHAnsi" w:hAnsiTheme="majorHAnsi"/>
          <w:b/>
          <w:caps/>
          <w:sz w:val="22"/>
        </w:rPr>
      </w:pPr>
      <w:r>
        <w:rPr>
          <w:rFonts w:asciiTheme="majorHAnsi" w:hAnsiTheme="majorHAnsi"/>
          <w:b/>
          <w:caps/>
          <w:sz w:val="22"/>
        </w:rPr>
        <w:lastRenderedPageBreak/>
        <w:t>Příloha č. 5</w:t>
      </w:r>
    </w:p>
    <w:p w14:paraId="3C4D882E" w14:textId="77777777" w:rsidR="000710A8" w:rsidRPr="0072316D" w:rsidRDefault="000710A8" w:rsidP="000710A8">
      <w:pPr>
        <w:spacing w:before="240" w:after="120"/>
        <w:rPr>
          <w:rFonts w:asciiTheme="majorHAnsi" w:hAnsiTheme="majorHAnsi"/>
          <w:b/>
          <w:sz w:val="20"/>
          <w:szCs w:val="20"/>
        </w:rPr>
      </w:pPr>
      <w:r>
        <w:rPr>
          <w:rFonts w:asciiTheme="majorHAnsi" w:hAnsiTheme="majorHAnsi"/>
          <w:b/>
          <w:sz w:val="20"/>
          <w:szCs w:val="20"/>
        </w:rPr>
        <w:t>Nález podezřelého předmětu</w:t>
      </w:r>
    </w:p>
    <w:p w14:paraId="199A082F" w14:textId="1371139D" w:rsidR="000710A8" w:rsidRDefault="000710A8" w:rsidP="000710A8">
      <w:pPr>
        <w:rPr>
          <w:highlight w:val="yellow"/>
        </w:rPr>
      </w:pPr>
      <w:r w:rsidRPr="0072316D">
        <w:rPr>
          <w:highlight w:val="yellow"/>
        </w:rPr>
        <w:t>[VLOŽÍ ZHOTOVITEL]</w:t>
      </w:r>
    </w:p>
    <w:p w14:paraId="740A2122" w14:textId="2B9C3048" w:rsidR="000710A8" w:rsidRDefault="000710A8">
      <w:pPr>
        <w:rPr>
          <w:highlight w:val="yellow"/>
        </w:rPr>
      </w:pPr>
    </w:p>
    <w:p w14:paraId="2BF93B9F" w14:textId="59885743" w:rsidR="009F392E" w:rsidRPr="008918AC" w:rsidRDefault="009F392E" w:rsidP="00AC3138">
      <w:pPr>
        <w:pStyle w:val="Nadpisbezsl1-1"/>
      </w:pPr>
    </w:p>
    <w:sectPr w:rsidR="009F392E" w:rsidRPr="008918AC" w:rsidSect="006803B6">
      <w:headerReference w:type="default" r:id="rId13"/>
      <w:footerReference w:type="default" r:id="rId14"/>
      <w:headerReference w:type="first" r:id="rId15"/>
      <w:footerReference w:type="first" r:id="rId16"/>
      <w:pgSz w:w="11906" w:h="16838" w:code="9"/>
      <w:pgMar w:top="1049" w:right="1134" w:bottom="1418" w:left="2070" w:header="595" w:footer="624"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3425DB5" w16cid:durableId="23C6644F"/>
  <w16cid:commentId w16cid:paraId="3411BD33" w16cid:durableId="23C66450"/>
  <w16cid:commentId w16cid:paraId="26E5F188" w16cid:durableId="23C66451"/>
  <w16cid:commentId w16cid:paraId="786FF16A" w16cid:durableId="23C66452"/>
  <w16cid:commentId w16cid:paraId="27941C34" w16cid:durableId="23C66453"/>
  <w16cid:commentId w16cid:paraId="780AC616" w16cid:durableId="23C6645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DA3D03" w14:textId="77777777" w:rsidR="004E571F" w:rsidRDefault="004E571F" w:rsidP="00962258">
      <w:pPr>
        <w:spacing w:after="0" w:line="240" w:lineRule="auto"/>
      </w:pPr>
      <w:r>
        <w:separator/>
      </w:r>
    </w:p>
  </w:endnote>
  <w:endnote w:type="continuationSeparator" w:id="0">
    <w:p w14:paraId="3C6B2BBF" w14:textId="77777777" w:rsidR="004E571F" w:rsidRDefault="004E571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EF990EA" w14:textId="77777777" w:rsidTr="00D831A3">
      <w:tc>
        <w:tcPr>
          <w:tcW w:w="1361" w:type="dxa"/>
          <w:tcMar>
            <w:left w:w="0" w:type="dxa"/>
            <w:right w:w="0" w:type="dxa"/>
          </w:tcMar>
          <w:vAlign w:val="bottom"/>
        </w:tcPr>
        <w:p w14:paraId="680ECC20" w14:textId="40E986C5" w:rsidR="00F1715C" w:rsidRPr="00B8518B" w:rsidRDefault="00F1715C"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97A80">
            <w:rPr>
              <w:rStyle w:val="slostrnky"/>
              <w:noProof/>
            </w:rPr>
            <w:t>13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97A80">
            <w:rPr>
              <w:rStyle w:val="slostrnky"/>
              <w:noProof/>
            </w:rPr>
            <w:t>18</w:t>
          </w:r>
          <w:r w:rsidRPr="00B8518B">
            <w:rPr>
              <w:rStyle w:val="slostrnky"/>
            </w:rPr>
            <w:fldChar w:fldCharType="end"/>
          </w:r>
        </w:p>
      </w:tc>
      <w:tc>
        <w:tcPr>
          <w:tcW w:w="3458" w:type="dxa"/>
          <w:shd w:val="clear" w:color="auto" w:fill="auto"/>
          <w:tcMar>
            <w:left w:w="0" w:type="dxa"/>
            <w:right w:w="0" w:type="dxa"/>
          </w:tcMar>
        </w:tcPr>
        <w:p w14:paraId="1AB9E728" w14:textId="77777777" w:rsidR="00F1715C" w:rsidRDefault="00F1715C" w:rsidP="00B8518B">
          <w:pPr>
            <w:pStyle w:val="Zpat"/>
          </w:pPr>
        </w:p>
      </w:tc>
      <w:tc>
        <w:tcPr>
          <w:tcW w:w="2835" w:type="dxa"/>
          <w:shd w:val="clear" w:color="auto" w:fill="auto"/>
          <w:tcMar>
            <w:left w:w="0" w:type="dxa"/>
            <w:right w:w="0" w:type="dxa"/>
          </w:tcMar>
        </w:tcPr>
        <w:p w14:paraId="68E5A2D9" w14:textId="77777777" w:rsidR="00F1715C" w:rsidRDefault="00F1715C" w:rsidP="00B8518B">
          <w:pPr>
            <w:pStyle w:val="Zpat"/>
          </w:pPr>
        </w:p>
      </w:tc>
      <w:tc>
        <w:tcPr>
          <w:tcW w:w="2921" w:type="dxa"/>
        </w:tcPr>
        <w:p w14:paraId="4CA55D4F" w14:textId="77777777" w:rsidR="00F1715C" w:rsidRDefault="00F1715C" w:rsidP="00D831A3">
          <w:pPr>
            <w:pStyle w:val="Zpat"/>
          </w:pPr>
        </w:p>
      </w:tc>
    </w:tr>
  </w:tbl>
  <w:p w14:paraId="47394C74"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21D66B0F" wp14:editId="39D5EFB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98D3A02"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5F5B4F4C" wp14:editId="4CFDF97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0EA56FF8"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F1715C" w14:paraId="73BA7510" w14:textId="77777777" w:rsidTr="00F1715C">
      <w:tc>
        <w:tcPr>
          <w:tcW w:w="1361" w:type="dxa"/>
          <w:tcMar>
            <w:left w:w="0" w:type="dxa"/>
            <w:right w:w="0" w:type="dxa"/>
          </w:tcMar>
          <w:vAlign w:val="bottom"/>
        </w:tcPr>
        <w:p w14:paraId="1FC13374" w14:textId="6D3A1424" w:rsidR="00F1715C" w:rsidRPr="00B8518B" w:rsidRDefault="00F1715C"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53B2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53B28">
            <w:rPr>
              <w:rStyle w:val="slostrnky"/>
              <w:noProof/>
            </w:rPr>
            <w:t>18</w:t>
          </w:r>
          <w:r w:rsidRPr="00B8518B">
            <w:rPr>
              <w:rStyle w:val="slostrnky"/>
            </w:rPr>
            <w:fldChar w:fldCharType="end"/>
          </w:r>
        </w:p>
      </w:tc>
      <w:tc>
        <w:tcPr>
          <w:tcW w:w="3458" w:type="dxa"/>
          <w:shd w:val="clear" w:color="auto" w:fill="auto"/>
          <w:tcMar>
            <w:left w:w="0" w:type="dxa"/>
            <w:right w:w="0" w:type="dxa"/>
          </w:tcMar>
        </w:tcPr>
        <w:p w14:paraId="51DF9D4A" w14:textId="77777777" w:rsidR="00F1715C" w:rsidRDefault="00F1715C" w:rsidP="00460660">
          <w:pPr>
            <w:pStyle w:val="Zpat"/>
          </w:pPr>
          <w:r>
            <w:t>Správa železni</w:t>
          </w:r>
          <w:r w:rsidR="00F5558F">
            <w:t>c</w:t>
          </w:r>
          <w:r>
            <w:t>, státní organizace</w:t>
          </w:r>
        </w:p>
        <w:p w14:paraId="0AA209E9" w14:textId="77777777" w:rsidR="00F1715C" w:rsidRDefault="00F1715C" w:rsidP="00460660">
          <w:pPr>
            <w:pStyle w:val="Zpat"/>
          </w:pPr>
          <w:r>
            <w:t>zapsána v obchodním rejstříku vedeném Městským soudem v Praze, spisová značka A 48384</w:t>
          </w:r>
        </w:p>
      </w:tc>
      <w:tc>
        <w:tcPr>
          <w:tcW w:w="2835" w:type="dxa"/>
          <w:shd w:val="clear" w:color="auto" w:fill="auto"/>
          <w:tcMar>
            <w:left w:w="0" w:type="dxa"/>
            <w:right w:w="0" w:type="dxa"/>
          </w:tcMar>
        </w:tcPr>
        <w:p w14:paraId="0562E3F3" w14:textId="77777777" w:rsidR="00F1715C" w:rsidRDefault="00F1715C" w:rsidP="00460660">
          <w:pPr>
            <w:pStyle w:val="Zpat"/>
          </w:pPr>
          <w:r>
            <w:t>Sídlo: Dlážděná 1003/7, 110 00 Praha 1</w:t>
          </w:r>
        </w:p>
        <w:p w14:paraId="3DCF8C83" w14:textId="77777777" w:rsidR="00F1715C" w:rsidRDefault="00F1715C" w:rsidP="00460660">
          <w:pPr>
            <w:pStyle w:val="Zpat"/>
          </w:pPr>
          <w:r>
            <w:t>IČ</w:t>
          </w:r>
          <w:r w:rsidR="00F5558F">
            <w:t>O</w:t>
          </w:r>
          <w:r>
            <w:t>: 709 94 234 DIČ: CZ 709 94 234</w:t>
          </w:r>
        </w:p>
        <w:p w14:paraId="5E4E5002" w14:textId="2B8E6D47" w:rsidR="00F1715C" w:rsidRDefault="00572B15" w:rsidP="00460660">
          <w:pPr>
            <w:pStyle w:val="Zpat"/>
          </w:pPr>
          <w:r>
            <w:t>spravazeleznic</w:t>
          </w:r>
          <w:r w:rsidR="00F1715C">
            <w:t>.cz</w:t>
          </w:r>
        </w:p>
      </w:tc>
      <w:tc>
        <w:tcPr>
          <w:tcW w:w="2921" w:type="dxa"/>
        </w:tcPr>
        <w:p w14:paraId="270D505F" w14:textId="77777777" w:rsidR="00442AD7" w:rsidRDefault="00442AD7" w:rsidP="00442AD7">
          <w:pPr>
            <w:pStyle w:val="Zpat"/>
          </w:pPr>
          <w:r>
            <w:t>Oblastní ředitelství Praha</w:t>
          </w:r>
        </w:p>
        <w:p w14:paraId="7D60556F" w14:textId="44D118CA" w:rsidR="00F1715C" w:rsidRDefault="00442AD7" w:rsidP="00442AD7">
          <w:pPr>
            <w:pStyle w:val="Zpat"/>
          </w:pPr>
          <w:r>
            <w:t>Partyzánská 24, 170 00 Praha 7</w:t>
          </w:r>
        </w:p>
      </w:tc>
    </w:tr>
  </w:tbl>
  <w:p w14:paraId="5329DCD3"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240" behindDoc="1" locked="1" layoutInCell="1" allowOverlap="1" wp14:anchorId="598B5E2D" wp14:editId="52A8D5DD">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62D73567" id="Straight Connector 7" o:spid="_x0000_s1026" style="position:absolute;z-index:-25165824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192" behindDoc="1" locked="1" layoutInCell="1" allowOverlap="1" wp14:anchorId="3221603E" wp14:editId="45760603">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line w14:anchorId="1BA16E9E" id="Straight Connector 10"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080967CB"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EE4117" w14:textId="77777777" w:rsidR="004E571F" w:rsidRDefault="004E571F" w:rsidP="00962258">
      <w:pPr>
        <w:spacing w:after="0" w:line="240" w:lineRule="auto"/>
      </w:pPr>
      <w:r>
        <w:separator/>
      </w:r>
    </w:p>
  </w:footnote>
  <w:footnote w:type="continuationSeparator" w:id="0">
    <w:p w14:paraId="6E9FD812" w14:textId="77777777" w:rsidR="004E571F" w:rsidRDefault="004E571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00355F2" w14:textId="77777777" w:rsidTr="00C02D0A">
      <w:trPr>
        <w:trHeight w:hRule="exact" w:val="454"/>
      </w:trPr>
      <w:tc>
        <w:tcPr>
          <w:tcW w:w="1361" w:type="dxa"/>
          <w:tcMar>
            <w:top w:w="57" w:type="dxa"/>
            <w:left w:w="0" w:type="dxa"/>
            <w:right w:w="0" w:type="dxa"/>
          </w:tcMar>
        </w:tcPr>
        <w:p w14:paraId="03F5FE80" w14:textId="77777777" w:rsidR="00F1715C" w:rsidRPr="00B8518B" w:rsidRDefault="00F1715C" w:rsidP="00523EA7">
          <w:pPr>
            <w:pStyle w:val="Zpat"/>
            <w:rPr>
              <w:rStyle w:val="slostrnky"/>
            </w:rPr>
          </w:pPr>
        </w:p>
      </w:tc>
      <w:tc>
        <w:tcPr>
          <w:tcW w:w="3458" w:type="dxa"/>
          <w:shd w:val="clear" w:color="auto" w:fill="auto"/>
          <w:tcMar>
            <w:top w:w="57" w:type="dxa"/>
            <w:left w:w="0" w:type="dxa"/>
            <w:right w:w="0" w:type="dxa"/>
          </w:tcMar>
        </w:tcPr>
        <w:p w14:paraId="0F312821" w14:textId="77777777" w:rsidR="00F1715C" w:rsidRDefault="00F1715C" w:rsidP="00523EA7">
          <w:pPr>
            <w:pStyle w:val="Zpat"/>
          </w:pPr>
        </w:p>
      </w:tc>
      <w:tc>
        <w:tcPr>
          <w:tcW w:w="5698" w:type="dxa"/>
          <w:shd w:val="clear" w:color="auto" w:fill="auto"/>
          <w:tcMar>
            <w:top w:w="57" w:type="dxa"/>
            <w:left w:w="0" w:type="dxa"/>
            <w:right w:w="0" w:type="dxa"/>
          </w:tcMar>
        </w:tcPr>
        <w:p w14:paraId="6BDD333B" w14:textId="77777777" w:rsidR="00F1715C" w:rsidRPr="00D6163D" w:rsidRDefault="00F1715C" w:rsidP="00D6163D">
          <w:pPr>
            <w:pStyle w:val="Druhdokumentu"/>
          </w:pPr>
        </w:p>
      </w:tc>
    </w:tr>
  </w:tbl>
  <w:p w14:paraId="3B04F3F7" w14:textId="77777777" w:rsidR="00F1715C" w:rsidRPr="00D6163D" w:rsidRDefault="00F1715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4CBAB96F" w14:textId="77777777" w:rsidTr="00F1715C">
      <w:trPr>
        <w:trHeight w:hRule="exact" w:val="936"/>
      </w:trPr>
      <w:tc>
        <w:tcPr>
          <w:tcW w:w="1361" w:type="dxa"/>
          <w:tcMar>
            <w:left w:w="0" w:type="dxa"/>
            <w:right w:w="0" w:type="dxa"/>
          </w:tcMar>
        </w:tcPr>
        <w:p w14:paraId="61C5EA4C"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00BA5D6D" w14:textId="77777777" w:rsidR="00F1715C" w:rsidRDefault="00F1715C" w:rsidP="00FC6389">
          <w:pPr>
            <w:pStyle w:val="Zpat"/>
          </w:pPr>
        </w:p>
      </w:tc>
      <w:tc>
        <w:tcPr>
          <w:tcW w:w="5698" w:type="dxa"/>
          <w:shd w:val="clear" w:color="auto" w:fill="auto"/>
          <w:tcMar>
            <w:left w:w="0" w:type="dxa"/>
            <w:right w:w="0" w:type="dxa"/>
          </w:tcMar>
        </w:tcPr>
        <w:p w14:paraId="089EBCB9" w14:textId="77777777" w:rsidR="00F1715C" w:rsidRPr="00D6163D" w:rsidRDefault="00F1715C" w:rsidP="00FC6389">
          <w:pPr>
            <w:pStyle w:val="Druhdokumentu"/>
          </w:pPr>
        </w:p>
      </w:tc>
    </w:tr>
    <w:tr w:rsidR="009F392E" w14:paraId="7FDACA82" w14:textId="77777777" w:rsidTr="00895406">
      <w:trPr>
        <w:trHeight w:hRule="exact" w:val="1077"/>
      </w:trPr>
      <w:tc>
        <w:tcPr>
          <w:tcW w:w="1361" w:type="dxa"/>
          <w:tcMar>
            <w:left w:w="0" w:type="dxa"/>
            <w:right w:w="0" w:type="dxa"/>
          </w:tcMar>
        </w:tcPr>
        <w:p w14:paraId="3268AD75"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74D3204A" w14:textId="77777777" w:rsidR="009F392E" w:rsidRDefault="009F392E" w:rsidP="00FC6389">
          <w:pPr>
            <w:pStyle w:val="Zpat"/>
          </w:pPr>
        </w:p>
      </w:tc>
      <w:tc>
        <w:tcPr>
          <w:tcW w:w="5698" w:type="dxa"/>
          <w:shd w:val="clear" w:color="auto" w:fill="auto"/>
          <w:tcMar>
            <w:left w:w="0" w:type="dxa"/>
            <w:right w:w="0" w:type="dxa"/>
          </w:tcMar>
        </w:tcPr>
        <w:p w14:paraId="628ABF53" w14:textId="77777777" w:rsidR="009F392E" w:rsidRPr="00D6163D" w:rsidRDefault="009F392E" w:rsidP="00FC6389">
          <w:pPr>
            <w:pStyle w:val="Druhdokumentu"/>
          </w:pPr>
        </w:p>
      </w:tc>
    </w:tr>
  </w:tbl>
  <w:p w14:paraId="0797EAFF" w14:textId="77777777" w:rsidR="00F1715C" w:rsidRPr="00D6163D" w:rsidRDefault="00F5558F" w:rsidP="00FC6389">
    <w:pPr>
      <w:pStyle w:val="Zhlav"/>
      <w:rPr>
        <w:sz w:val="8"/>
        <w:szCs w:val="8"/>
      </w:rPr>
    </w:pPr>
    <w:r>
      <w:rPr>
        <w:noProof/>
        <w:lang w:eastAsia="cs-CZ"/>
      </w:rPr>
      <w:drawing>
        <wp:anchor distT="0" distB="0" distL="114300" distR="114300" simplePos="0" relativeHeight="251661312" behindDoc="0" locked="1" layoutInCell="1" allowOverlap="1" wp14:anchorId="46572DEE" wp14:editId="1989E10D">
          <wp:simplePos x="0" y="0"/>
          <wp:positionH relativeFrom="page">
            <wp:posOffset>431321</wp:posOffset>
          </wp:positionH>
          <wp:positionV relativeFrom="page">
            <wp:posOffset>396240</wp:posOffset>
          </wp:positionV>
          <wp:extent cx="1728000" cy="640800"/>
          <wp:effectExtent l="0" t="0" r="5715" b="6985"/>
          <wp:wrapNone/>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A1EDF39"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6EF2B75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E0F6460"/>
    <w:multiLevelType w:val="hybridMultilevel"/>
    <w:tmpl w:val="05B2D03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BF76403"/>
    <w:multiLevelType w:val="multilevel"/>
    <w:tmpl w:val="0D34D660"/>
    <w:numStyleLink w:val="ListBulletmultilevel"/>
  </w:abstractNum>
  <w:abstractNum w:abstractNumId="6" w15:restartNumberingAfterBreak="0">
    <w:nsid w:val="302A68F8"/>
    <w:multiLevelType w:val="multilevel"/>
    <w:tmpl w:val="9F2E111E"/>
    <w:lvl w:ilvl="0">
      <w:start w:val="1"/>
      <w:numFmt w:val="decimal"/>
      <w:lvlText w:val="%1."/>
      <w:lvlJc w:val="left"/>
      <w:pPr>
        <w:tabs>
          <w:tab w:val="num" w:pos="851"/>
        </w:tabs>
        <w:ind w:left="624" w:hanging="340"/>
      </w:pPr>
      <w:rPr>
        <w:rFonts w:hint="default"/>
      </w:rPr>
    </w:lvl>
    <w:lvl w:ilvl="1">
      <w:start w:val="1"/>
      <w:numFmt w:val="bullet"/>
      <w:lvlText w:val="-"/>
      <w:lvlJc w:val="left"/>
      <w:pPr>
        <w:tabs>
          <w:tab w:val="num" w:pos="1191"/>
        </w:tabs>
        <w:ind w:left="1077" w:hanging="453"/>
      </w:pPr>
      <w:rPr>
        <w:rFonts w:ascii="Times New Roman" w:eastAsia="Times New Roman" w:hAnsi="Times New Roman"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344B4C44"/>
    <w:multiLevelType w:val="multilevel"/>
    <w:tmpl w:val="CABE99FC"/>
    <w:numStyleLink w:val="ListNumbermultileve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4EE549F"/>
    <w:multiLevelType w:val="multilevel"/>
    <w:tmpl w:val="CABE99FC"/>
    <w:numStyleLink w:val="ListNumbermultilevel"/>
  </w:abstractNum>
  <w:abstractNum w:abstractNumId="10" w15:restartNumberingAfterBreak="0">
    <w:nsid w:val="3FCB098E"/>
    <w:multiLevelType w:val="hybridMultilevel"/>
    <w:tmpl w:val="B0203CA6"/>
    <w:lvl w:ilvl="0" w:tplc="23EC6770">
      <w:start w:val="1"/>
      <w:numFmt w:val="bullet"/>
      <w:lvlText w:val="-"/>
      <w:lvlJc w:val="left"/>
      <w:pPr>
        <w:ind w:left="1661" w:hanging="360"/>
      </w:pPr>
      <w:rPr>
        <w:rFonts w:ascii="Times New Roman" w:eastAsia="Times New Roman" w:hAnsi="Times New Roman" w:hint="default"/>
      </w:rPr>
    </w:lvl>
    <w:lvl w:ilvl="1" w:tplc="04050003" w:tentative="1">
      <w:start w:val="1"/>
      <w:numFmt w:val="bullet"/>
      <w:lvlText w:val="o"/>
      <w:lvlJc w:val="left"/>
      <w:pPr>
        <w:ind w:left="2381" w:hanging="360"/>
      </w:pPr>
      <w:rPr>
        <w:rFonts w:ascii="Courier New" w:hAnsi="Courier New" w:cs="Courier New" w:hint="default"/>
      </w:rPr>
    </w:lvl>
    <w:lvl w:ilvl="2" w:tplc="04050005" w:tentative="1">
      <w:start w:val="1"/>
      <w:numFmt w:val="bullet"/>
      <w:lvlText w:val=""/>
      <w:lvlJc w:val="left"/>
      <w:pPr>
        <w:ind w:left="3101" w:hanging="360"/>
      </w:pPr>
      <w:rPr>
        <w:rFonts w:ascii="Wingdings" w:hAnsi="Wingdings" w:hint="default"/>
      </w:rPr>
    </w:lvl>
    <w:lvl w:ilvl="3" w:tplc="04050001" w:tentative="1">
      <w:start w:val="1"/>
      <w:numFmt w:val="bullet"/>
      <w:lvlText w:val=""/>
      <w:lvlJc w:val="left"/>
      <w:pPr>
        <w:ind w:left="3821" w:hanging="360"/>
      </w:pPr>
      <w:rPr>
        <w:rFonts w:ascii="Symbol" w:hAnsi="Symbol" w:hint="default"/>
      </w:rPr>
    </w:lvl>
    <w:lvl w:ilvl="4" w:tplc="04050003" w:tentative="1">
      <w:start w:val="1"/>
      <w:numFmt w:val="bullet"/>
      <w:lvlText w:val="o"/>
      <w:lvlJc w:val="left"/>
      <w:pPr>
        <w:ind w:left="4541" w:hanging="360"/>
      </w:pPr>
      <w:rPr>
        <w:rFonts w:ascii="Courier New" w:hAnsi="Courier New" w:cs="Courier New" w:hint="default"/>
      </w:rPr>
    </w:lvl>
    <w:lvl w:ilvl="5" w:tplc="04050005" w:tentative="1">
      <w:start w:val="1"/>
      <w:numFmt w:val="bullet"/>
      <w:lvlText w:val=""/>
      <w:lvlJc w:val="left"/>
      <w:pPr>
        <w:ind w:left="5261" w:hanging="360"/>
      </w:pPr>
      <w:rPr>
        <w:rFonts w:ascii="Wingdings" w:hAnsi="Wingdings" w:hint="default"/>
      </w:rPr>
    </w:lvl>
    <w:lvl w:ilvl="6" w:tplc="04050001" w:tentative="1">
      <w:start w:val="1"/>
      <w:numFmt w:val="bullet"/>
      <w:lvlText w:val=""/>
      <w:lvlJc w:val="left"/>
      <w:pPr>
        <w:ind w:left="5981" w:hanging="360"/>
      </w:pPr>
      <w:rPr>
        <w:rFonts w:ascii="Symbol" w:hAnsi="Symbol" w:hint="default"/>
      </w:rPr>
    </w:lvl>
    <w:lvl w:ilvl="7" w:tplc="04050003" w:tentative="1">
      <w:start w:val="1"/>
      <w:numFmt w:val="bullet"/>
      <w:lvlText w:val="o"/>
      <w:lvlJc w:val="left"/>
      <w:pPr>
        <w:ind w:left="6701" w:hanging="360"/>
      </w:pPr>
      <w:rPr>
        <w:rFonts w:ascii="Courier New" w:hAnsi="Courier New" w:cs="Courier New" w:hint="default"/>
      </w:rPr>
    </w:lvl>
    <w:lvl w:ilvl="8" w:tplc="04050005" w:tentative="1">
      <w:start w:val="1"/>
      <w:numFmt w:val="bullet"/>
      <w:lvlText w:val=""/>
      <w:lvlJc w:val="left"/>
      <w:pPr>
        <w:ind w:left="7421" w:hanging="360"/>
      </w:pPr>
      <w:rPr>
        <w:rFonts w:ascii="Wingdings" w:hAnsi="Wingdings" w:hint="default"/>
      </w:rPr>
    </w:lvl>
  </w:abstractNum>
  <w:abstractNum w:abstractNumId="11" w15:restartNumberingAfterBreak="0">
    <w:nsid w:val="45CD00E4"/>
    <w:multiLevelType w:val="hybridMultilevel"/>
    <w:tmpl w:val="AE7C8000"/>
    <w:lvl w:ilvl="0" w:tplc="23EC6770">
      <w:start w:val="1"/>
      <w:numFmt w:val="bullet"/>
      <w:lvlText w:val="-"/>
      <w:lvlJc w:val="left"/>
      <w:pPr>
        <w:tabs>
          <w:tab w:val="num" w:pos="1247"/>
        </w:tabs>
        <w:ind w:left="1247" w:hanging="340"/>
      </w:pPr>
      <w:rPr>
        <w:rFonts w:ascii="Times New Roman" w:eastAsia="Times New Roman" w:hAnsi="Times New Roman" w:hint="default"/>
      </w:rPr>
    </w:lvl>
    <w:lvl w:ilvl="1" w:tplc="E88256DC">
      <w:start w:val="3"/>
      <w:numFmt w:val="decimal"/>
      <w:lvlText w:val="%2."/>
      <w:lvlJc w:val="left"/>
      <w:pPr>
        <w:tabs>
          <w:tab w:val="num" w:pos="2508"/>
        </w:tabs>
        <w:ind w:left="2508" w:hanging="854"/>
      </w:pPr>
      <w:rPr>
        <w:rFonts w:ascii="Arial" w:hAnsi="Arial" w:cs="Times New Roman" w:hint="default"/>
        <w:b/>
        <w:i w:val="0"/>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2" w15:restartNumberingAfterBreak="0">
    <w:nsid w:val="522111BE"/>
    <w:multiLevelType w:val="hybridMultilevel"/>
    <w:tmpl w:val="A1BAFDAC"/>
    <w:lvl w:ilvl="0" w:tplc="04050005">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ED2823"/>
    <w:multiLevelType w:val="hybridMultilevel"/>
    <w:tmpl w:val="F4DE8D1C"/>
    <w:lvl w:ilvl="0" w:tplc="4D564884">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AAF0A8C"/>
    <w:multiLevelType w:val="multilevel"/>
    <w:tmpl w:val="0D34D660"/>
    <w:numStyleLink w:val="ListBulletmultilevel"/>
  </w:abstractNum>
  <w:abstractNum w:abstractNumId="15" w15:restartNumberingAfterBreak="0">
    <w:nsid w:val="72D34CEC"/>
    <w:multiLevelType w:val="hybridMultilevel"/>
    <w:tmpl w:val="1CB47C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4070991"/>
    <w:multiLevelType w:val="multilevel"/>
    <w:tmpl w:val="CABE99FC"/>
    <w:numStyleLink w:val="ListNumbermultilevel"/>
  </w:abstractNum>
  <w:num w:numId="1">
    <w:abstractNumId w:val="3"/>
  </w:num>
  <w:num w:numId="2">
    <w:abstractNumId w:val="2"/>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num>
  <w:num w:numId="5">
    <w:abstractNumId w:val="4"/>
  </w:num>
  <w:num w:numId="6">
    <w:abstractNumId w:val="5"/>
  </w:num>
  <w:num w:numId="7">
    <w:abstractNumId w:val="0"/>
  </w:num>
  <w:num w:numId="8">
    <w:abstractNumId w:val="7"/>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num>
  <w:num w:numId="11">
    <w:abstractNumId w:val="2"/>
  </w:num>
  <w:num w:numId="12">
    <w:abstractNumId w:val="5"/>
  </w:num>
  <w:num w:numId="13">
    <w:abstractNumId w:val="5"/>
  </w:num>
  <w:num w:numId="14">
    <w:abstractNumId w:val="5"/>
  </w:num>
  <w:num w:numId="15">
    <w:abstractNumId w:val="5"/>
  </w:num>
  <w:num w:numId="16">
    <w:abstractNumId w:val="16"/>
  </w:num>
  <w:num w:numId="17">
    <w:abstractNumId w:val="3"/>
  </w:num>
  <w:num w:numId="18">
    <w:abstractNumId w:val="16"/>
  </w:num>
  <w:num w:numId="19">
    <w:abstractNumId w:val="16"/>
  </w:num>
  <w:num w:numId="20">
    <w:abstractNumId w:val="16"/>
  </w:num>
  <w:num w:numId="21">
    <w:abstractNumId w:val="16"/>
  </w:num>
  <w:num w:numId="22">
    <w:abstractNumId w:val="5"/>
  </w:num>
  <w:num w:numId="23">
    <w:abstractNumId w:val="2"/>
  </w:num>
  <w:num w:numId="24">
    <w:abstractNumId w:val="5"/>
  </w:num>
  <w:num w:numId="25">
    <w:abstractNumId w:val="5"/>
  </w:num>
  <w:num w:numId="26">
    <w:abstractNumId w:val="5"/>
  </w:num>
  <w:num w:numId="27">
    <w:abstractNumId w:val="5"/>
  </w:num>
  <w:num w:numId="28">
    <w:abstractNumId w:val="16"/>
  </w:num>
  <w:num w:numId="29">
    <w:abstractNumId w:val="3"/>
  </w:num>
  <w:num w:numId="30">
    <w:abstractNumId w:val="16"/>
  </w:num>
  <w:num w:numId="31">
    <w:abstractNumId w:val="16"/>
  </w:num>
  <w:num w:numId="32">
    <w:abstractNumId w:val="16"/>
  </w:num>
  <w:num w:numId="33">
    <w:abstractNumId w:val="16"/>
  </w:num>
  <w:num w:numId="34">
    <w:abstractNumId w:val="6"/>
  </w:num>
  <w:num w:numId="35">
    <w:abstractNumId w:val="12"/>
  </w:num>
  <w:num w:numId="36">
    <w:abstractNumId w:val="11"/>
  </w:num>
  <w:num w:numId="37">
    <w:abstractNumId w:val="10"/>
  </w:num>
  <w:num w:numId="38">
    <w:abstractNumId w:val="1"/>
  </w:num>
  <w:num w:numId="39">
    <w:abstractNumId w:val="16"/>
    <w:lvlOverride w:ilvl="0">
      <w:startOverride w:val="11"/>
    </w:lvlOverride>
    <w:lvlOverride w:ilvl="1">
      <w:startOverride w:val="2"/>
    </w:lvlOverride>
    <w:lvlOverride w:ilvl="2">
      <w:startOverride w:val="1"/>
    </w:lvlOverride>
  </w:num>
  <w:num w:numId="40">
    <w:abstractNumId w:val="8"/>
  </w:num>
  <w:num w:numId="41">
    <w:abstractNumId w:val="16"/>
  </w:num>
  <w:num w:numId="42">
    <w:abstractNumId w:val="15"/>
  </w:num>
  <w:num w:numId="43">
    <w:abstractNumId w:val="13"/>
  </w:num>
  <w:num w:numId="44">
    <w:abstractNumId w:val="16"/>
    <w:lvlOverride w:ilvl="0">
      <w:startOverride w:val="3"/>
    </w:lvlOverride>
    <w:lvlOverride w:ilvl="1">
      <w:startOverride w:val="3"/>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Ing. Pavel Stejskal">
    <w15:presenceInfo w15:providerId="AD" w15:userId="S-1-5-21-3656830906-3839017365-80349702-6067"/>
  </w15:person>
  <w15:person w15:author="Stejskal Pavel, Ing.">
    <w15:presenceInfo w15:providerId="AD" w15:userId="S-1-5-21-3656830906-3839017365-80349702-606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LockTheme/>
  <w:styleLockQFSet/>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DEB"/>
    <w:rsid w:val="000057EE"/>
    <w:rsid w:val="00022655"/>
    <w:rsid w:val="00065995"/>
    <w:rsid w:val="000710A8"/>
    <w:rsid w:val="00072C1E"/>
    <w:rsid w:val="00073E3C"/>
    <w:rsid w:val="000E23A7"/>
    <w:rsid w:val="0010693F"/>
    <w:rsid w:val="00114472"/>
    <w:rsid w:val="00125DA7"/>
    <w:rsid w:val="001550BC"/>
    <w:rsid w:val="001605B9"/>
    <w:rsid w:val="00170EC5"/>
    <w:rsid w:val="00173892"/>
    <w:rsid w:val="001747C1"/>
    <w:rsid w:val="00184743"/>
    <w:rsid w:val="00196DF4"/>
    <w:rsid w:val="00197930"/>
    <w:rsid w:val="00207DF5"/>
    <w:rsid w:val="00221BE8"/>
    <w:rsid w:val="00280E07"/>
    <w:rsid w:val="002A290D"/>
    <w:rsid w:val="002C31BF"/>
    <w:rsid w:val="002D08B1"/>
    <w:rsid w:val="002E0CD7"/>
    <w:rsid w:val="002E28A9"/>
    <w:rsid w:val="002E7BD2"/>
    <w:rsid w:val="00341DCF"/>
    <w:rsid w:val="00357BC6"/>
    <w:rsid w:val="0036366B"/>
    <w:rsid w:val="00365492"/>
    <w:rsid w:val="003956C6"/>
    <w:rsid w:val="003B5EE5"/>
    <w:rsid w:val="003D426C"/>
    <w:rsid w:val="00417DB5"/>
    <w:rsid w:val="00441430"/>
    <w:rsid w:val="00442AD7"/>
    <w:rsid w:val="00450F07"/>
    <w:rsid w:val="00453B28"/>
    <w:rsid w:val="00453CD3"/>
    <w:rsid w:val="00460660"/>
    <w:rsid w:val="00476186"/>
    <w:rsid w:val="00486107"/>
    <w:rsid w:val="00491827"/>
    <w:rsid w:val="00497A80"/>
    <w:rsid w:val="004B348C"/>
    <w:rsid w:val="004C4399"/>
    <w:rsid w:val="004C787C"/>
    <w:rsid w:val="004E143C"/>
    <w:rsid w:val="004E3A53"/>
    <w:rsid w:val="004E571F"/>
    <w:rsid w:val="004F20BC"/>
    <w:rsid w:val="004F4B9B"/>
    <w:rsid w:val="004F69EA"/>
    <w:rsid w:val="00511AB9"/>
    <w:rsid w:val="00513D26"/>
    <w:rsid w:val="00523EA7"/>
    <w:rsid w:val="00536FA9"/>
    <w:rsid w:val="00553375"/>
    <w:rsid w:val="005556E1"/>
    <w:rsid w:val="00557C28"/>
    <w:rsid w:val="00570936"/>
    <w:rsid w:val="00572B15"/>
    <w:rsid w:val="005736B7"/>
    <w:rsid w:val="00575E5A"/>
    <w:rsid w:val="005F1404"/>
    <w:rsid w:val="00610143"/>
    <w:rsid w:val="0061068E"/>
    <w:rsid w:val="00625653"/>
    <w:rsid w:val="00652E42"/>
    <w:rsid w:val="006538B2"/>
    <w:rsid w:val="00660AD3"/>
    <w:rsid w:val="00677B7F"/>
    <w:rsid w:val="006803B6"/>
    <w:rsid w:val="00693D5D"/>
    <w:rsid w:val="006A3F87"/>
    <w:rsid w:val="006A5570"/>
    <w:rsid w:val="006A689C"/>
    <w:rsid w:val="006B3D79"/>
    <w:rsid w:val="006D7AFE"/>
    <w:rsid w:val="006E0578"/>
    <w:rsid w:val="006E314D"/>
    <w:rsid w:val="00710723"/>
    <w:rsid w:val="00713CE3"/>
    <w:rsid w:val="00723ED1"/>
    <w:rsid w:val="00743525"/>
    <w:rsid w:val="0076286B"/>
    <w:rsid w:val="00766846"/>
    <w:rsid w:val="0077673A"/>
    <w:rsid w:val="007846E1"/>
    <w:rsid w:val="007B570C"/>
    <w:rsid w:val="007C589B"/>
    <w:rsid w:val="007E4A6E"/>
    <w:rsid w:val="007F37B1"/>
    <w:rsid w:val="007F3EC4"/>
    <w:rsid w:val="007F56A7"/>
    <w:rsid w:val="00807DD0"/>
    <w:rsid w:val="00854044"/>
    <w:rsid w:val="008659F3"/>
    <w:rsid w:val="00886D4B"/>
    <w:rsid w:val="008918AC"/>
    <w:rsid w:val="00895406"/>
    <w:rsid w:val="008A3568"/>
    <w:rsid w:val="008B19F7"/>
    <w:rsid w:val="008B7C28"/>
    <w:rsid w:val="008D03B9"/>
    <w:rsid w:val="008F18D6"/>
    <w:rsid w:val="008F2A0D"/>
    <w:rsid w:val="00901A6D"/>
    <w:rsid w:val="00904780"/>
    <w:rsid w:val="00917DC8"/>
    <w:rsid w:val="00922385"/>
    <w:rsid w:val="009223DF"/>
    <w:rsid w:val="00923DE9"/>
    <w:rsid w:val="00936091"/>
    <w:rsid w:val="00940D8A"/>
    <w:rsid w:val="00962258"/>
    <w:rsid w:val="009678B7"/>
    <w:rsid w:val="009833E1"/>
    <w:rsid w:val="00992D9C"/>
    <w:rsid w:val="00996CB8"/>
    <w:rsid w:val="009B14A9"/>
    <w:rsid w:val="009B2E97"/>
    <w:rsid w:val="009E07F4"/>
    <w:rsid w:val="009F3193"/>
    <w:rsid w:val="009F392E"/>
    <w:rsid w:val="00A03C7C"/>
    <w:rsid w:val="00A6177B"/>
    <w:rsid w:val="00A66136"/>
    <w:rsid w:val="00A809BD"/>
    <w:rsid w:val="00AA4CBB"/>
    <w:rsid w:val="00AA65FA"/>
    <w:rsid w:val="00AA7351"/>
    <w:rsid w:val="00AC3138"/>
    <w:rsid w:val="00AD056F"/>
    <w:rsid w:val="00AD20BB"/>
    <w:rsid w:val="00AD6731"/>
    <w:rsid w:val="00AD7345"/>
    <w:rsid w:val="00AE0EE0"/>
    <w:rsid w:val="00B15BA4"/>
    <w:rsid w:val="00B15D0D"/>
    <w:rsid w:val="00B50DE2"/>
    <w:rsid w:val="00B75EE1"/>
    <w:rsid w:val="00B77481"/>
    <w:rsid w:val="00B84D44"/>
    <w:rsid w:val="00B8518B"/>
    <w:rsid w:val="00BC17CF"/>
    <w:rsid w:val="00BC72D7"/>
    <w:rsid w:val="00BD7E91"/>
    <w:rsid w:val="00C02D0A"/>
    <w:rsid w:val="00C03A6E"/>
    <w:rsid w:val="00C2549E"/>
    <w:rsid w:val="00C35B61"/>
    <w:rsid w:val="00C44F6A"/>
    <w:rsid w:val="00C46DCC"/>
    <w:rsid w:val="00C47AE3"/>
    <w:rsid w:val="00C754C1"/>
    <w:rsid w:val="00C76FB4"/>
    <w:rsid w:val="00CA0064"/>
    <w:rsid w:val="00CB1CA4"/>
    <w:rsid w:val="00CD1FC4"/>
    <w:rsid w:val="00D21061"/>
    <w:rsid w:val="00D24E45"/>
    <w:rsid w:val="00D4108E"/>
    <w:rsid w:val="00D43DD4"/>
    <w:rsid w:val="00D6163D"/>
    <w:rsid w:val="00D65DEB"/>
    <w:rsid w:val="00D73D46"/>
    <w:rsid w:val="00D831A3"/>
    <w:rsid w:val="00D91E57"/>
    <w:rsid w:val="00D93E64"/>
    <w:rsid w:val="00DA64F1"/>
    <w:rsid w:val="00DC75F3"/>
    <w:rsid w:val="00DD46F3"/>
    <w:rsid w:val="00DE56F2"/>
    <w:rsid w:val="00DF116D"/>
    <w:rsid w:val="00DF2F2A"/>
    <w:rsid w:val="00EB104F"/>
    <w:rsid w:val="00EB37AA"/>
    <w:rsid w:val="00EB7C01"/>
    <w:rsid w:val="00ED14BD"/>
    <w:rsid w:val="00EF2EE7"/>
    <w:rsid w:val="00F0533E"/>
    <w:rsid w:val="00F06369"/>
    <w:rsid w:val="00F1048D"/>
    <w:rsid w:val="00F12DEC"/>
    <w:rsid w:val="00F1715C"/>
    <w:rsid w:val="00F310F8"/>
    <w:rsid w:val="00F34441"/>
    <w:rsid w:val="00F35939"/>
    <w:rsid w:val="00F45607"/>
    <w:rsid w:val="00F5558F"/>
    <w:rsid w:val="00F659EB"/>
    <w:rsid w:val="00F86BA6"/>
    <w:rsid w:val="00FB2AE1"/>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D26BC7E"/>
  <w14:defaultImageDpi w14:val="32767"/>
  <w15:docId w15:val="{6817F49B-AD3B-429F-BA58-038B955CB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4F69EA"/>
    <w:pPr>
      <w:keepNext/>
      <w:keepLines/>
      <w:suppressAutoHyphens/>
      <w:spacing w:before="320" w:after="8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4F69EA"/>
    <w:pPr>
      <w:keepNext/>
      <w:keepLines/>
      <w:pBdr>
        <w:top w:val="single" w:sz="4" w:space="1" w:color="00A1E0" w:themeColor="accent3"/>
      </w:pBdr>
      <w:spacing w:before="240" w:after="6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4F69EA"/>
    <w:pPr>
      <w:keepNext/>
      <w:keepLines/>
      <w:spacing w:before="240" w:after="6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4F69EA"/>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4F69EA"/>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4F69EA"/>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895406"/>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95406"/>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27"/>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33"/>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paragraph" w:styleId="Zkladntext2">
    <w:name w:val="Body Text 2"/>
    <w:basedOn w:val="Normln"/>
    <w:link w:val="Zkladntext2Char"/>
    <w:uiPriority w:val="99"/>
    <w:unhideWhenUsed/>
    <w:rsid w:val="008918AC"/>
    <w:pPr>
      <w:spacing w:after="120" w:line="480" w:lineRule="auto"/>
    </w:pPr>
  </w:style>
  <w:style w:type="character" w:customStyle="1" w:styleId="Zkladntext2Char">
    <w:name w:val="Základní text 2 Char"/>
    <w:basedOn w:val="Standardnpsmoodstavce"/>
    <w:link w:val="Zkladntext2"/>
    <w:uiPriority w:val="99"/>
    <w:rsid w:val="008918AC"/>
  </w:style>
  <w:style w:type="paragraph" w:customStyle="1" w:styleId="BodyText22">
    <w:name w:val="Body Text 22"/>
    <w:basedOn w:val="Normln"/>
    <w:rsid w:val="008918AC"/>
    <w:pPr>
      <w:widowControl w:val="0"/>
      <w:tabs>
        <w:tab w:val="left" w:pos="2268"/>
      </w:tabs>
      <w:overflowPunct w:val="0"/>
      <w:autoSpaceDE w:val="0"/>
      <w:autoSpaceDN w:val="0"/>
      <w:adjustRightInd w:val="0"/>
      <w:spacing w:after="0" w:line="240" w:lineRule="auto"/>
      <w:jc w:val="both"/>
      <w:textAlignment w:val="baseline"/>
    </w:pPr>
    <w:rPr>
      <w:rFonts w:ascii="Arial" w:eastAsia="Times New Roman" w:hAnsi="Arial" w:cs="Arial"/>
      <w:b/>
      <w:bCs/>
      <w:sz w:val="22"/>
      <w:szCs w:val="22"/>
      <w:lang w:eastAsia="cs-CZ"/>
    </w:rPr>
  </w:style>
  <w:style w:type="paragraph" w:customStyle="1" w:styleId="BodyText31">
    <w:name w:val="Body Text 31"/>
    <w:basedOn w:val="Normln"/>
    <w:rsid w:val="008918AC"/>
    <w:pPr>
      <w:tabs>
        <w:tab w:val="left" w:pos="2268"/>
        <w:tab w:val="left" w:pos="4536"/>
      </w:tabs>
      <w:overflowPunct w:val="0"/>
      <w:autoSpaceDE w:val="0"/>
      <w:autoSpaceDN w:val="0"/>
      <w:adjustRightInd w:val="0"/>
      <w:spacing w:after="0" w:line="240" w:lineRule="auto"/>
      <w:jc w:val="both"/>
      <w:textAlignment w:val="baseline"/>
    </w:pPr>
    <w:rPr>
      <w:rFonts w:ascii="Arial" w:eastAsia="Times New Roman" w:hAnsi="Arial" w:cs="Arial"/>
      <w:sz w:val="22"/>
      <w:szCs w:val="22"/>
      <w:lang w:eastAsia="cs-CZ"/>
    </w:rPr>
  </w:style>
  <w:style w:type="paragraph" w:customStyle="1" w:styleId="Zkladntext21">
    <w:name w:val="Základní text 21"/>
    <w:basedOn w:val="Normln"/>
    <w:rsid w:val="008918AC"/>
    <w:pPr>
      <w:overflowPunct w:val="0"/>
      <w:autoSpaceDE w:val="0"/>
      <w:autoSpaceDN w:val="0"/>
      <w:adjustRightInd w:val="0"/>
      <w:spacing w:after="0" w:line="240" w:lineRule="auto"/>
    </w:pPr>
    <w:rPr>
      <w:rFonts w:ascii="Times New Roman" w:eastAsia="Times New Roman" w:hAnsi="Times New Roman" w:cs="Times New Roman"/>
      <w:color w:val="FF0000"/>
      <w:sz w:val="22"/>
      <w:szCs w:val="20"/>
      <w:lang w:eastAsia="cs-CZ"/>
    </w:rPr>
  </w:style>
  <w:style w:type="paragraph" w:customStyle="1" w:styleId="Titul1">
    <w:name w:val="_Titul_1"/>
    <w:basedOn w:val="Normln"/>
    <w:qFormat/>
    <w:rsid w:val="008918AC"/>
    <w:rPr>
      <w:rFonts w:asciiTheme="majorHAnsi" w:hAnsiTheme="majorHAnsi"/>
      <w:b/>
      <w:caps/>
      <w:sz w:val="40"/>
      <w:szCs w:val="44"/>
    </w:rPr>
  </w:style>
  <w:style w:type="paragraph" w:customStyle="1" w:styleId="Titul2">
    <w:name w:val="_Titul_2"/>
    <w:basedOn w:val="Normln"/>
    <w:qFormat/>
    <w:rsid w:val="008918AC"/>
    <w:pPr>
      <w:tabs>
        <w:tab w:val="left" w:pos="6796"/>
      </w:tabs>
    </w:pPr>
    <w:rPr>
      <w:rFonts w:asciiTheme="majorHAnsi" w:hAnsiTheme="majorHAnsi"/>
      <w:b/>
      <w:sz w:val="28"/>
      <w:szCs w:val="32"/>
    </w:rPr>
  </w:style>
  <w:style w:type="character" w:styleId="Odkaznakoment">
    <w:name w:val="annotation reference"/>
    <w:basedOn w:val="Standardnpsmoodstavce"/>
    <w:semiHidden/>
    <w:unhideWhenUsed/>
    <w:rsid w:val="00901A6D"/>
    <w:rPr>
      <w:sz w:val="16"/>
      <w:szCs w:val="16"/>
    </w:rPr>
  </w:style>
  <w:style w:type="paragraph" w:styleId="Textkomente">
    <w:name w:val="annotation text"/>
    <w:basedOn w:val="Normln"/>
    <w:link w:val="TextkomenteChar"/>
    <w:unhideWhenUsed/>
    <w:rsid w:val="00901A6D"/>
    <w:pPr>
      <w:spacing w:line="240" w:lineRule="auto"/>
    </w:pPr>
    <w:rPr>
      <w:sz w:val="20"/>
      <w:szCs w:val="20"/>
    </w:rPr>
  </w:style>
  <w:style w:type="character" w:customStyle="1" w:styleId="TextkomenteChar">
    <w:name w:val="Text komentáře Char"/>
    <w:basedOn w:val="Standardnpsmoodstavce"/>
    <w:link w:val="Textkomente"/>
    <w:rsid w:val="00901A6D"/>
    <w:rPr>
      <w:sz w:val="20"/>
      <w:szCs w:val="20"/>
    </w:rPr>
  </w:style>
  <w:style w:type="paragraph" w:styleId="Pedmtkomente">
    <w:name w:val="annotation subject"/>
    <w:basedOn w:val="Textkomente"/>
    <w:next w:val="Textkomente"/>
    <w:link w:val="PedmtkomenteChar"/>
    <w:uiPriority w:val="99"/>
    <w:semiHidden/>
    <w:unhideWhenUsed/>
    <w:rsid w:val="00901A6D"/>
    <w:rPr>
      <w:b/>
      <w:bCs/>
    </w:rPr>
  </w:style>
  <w:style w:type="character" w:customStyle="1" w:styleId="PedmtkomenteChar">
    <w:name w:val="Předmět komentáře Char"/>
    <w:basedOn w:val="TextkomenteChar"/>
    <w:link w:val="Pedmtkomente"/>
    <w:uiPriority w:val="99"/>
    <w:semiHidden/>
    <w:rsid w:val="00901A6D"/>
    <w:rPr>
      <w:b/>
      <w:bCs/>
      <w:sz w:val="20"/>
      <w:szCs w:val="20"/>
    </w:rPr>
  </w:style>
  <w:style w:type="paragraph" w:customStyle="1" w:styleId="Text1-2">
    <w:name w:val="_Text_1-2"/>
    <w:basedOn w:val="Text1-1"/>
    <w:link w:val="Text1-2Char"/>
    <w:qFormat/>
    <w:rsid w:val="00173892"/>
    <w:pPr>
      <w:numPr>
        <w:ilvl w:val="2"/>
      </w:numPr>
    </w:pPr>
  </w:style>
  <w:style w:type="paragraph" w:customStyle="1" w:styleId="Text1-1">
    <w:name w:val="_Text_1-1"/>
    <w:basedOn w:val="Normln"/>
    <w:link w:val="Text1-1Char"/>
    <w:rsid w:val="00173892"/>
    <w:pPr>
      <w:numPr>
        <w:ilvl w:val="1"/>
        <w:numId w:val="38"/>
      </w:numPr>
      <w:spacing w:after="120"/>
      <w:jc w:val="both"/>
    </w:pPr>
  </w:style>
  <w:style w:type="paragraph" w:customStyle="1" w:styleId="Nadpis1-1">
    <w:name w:val="_Nadpis_1-1"/>
    <w:basedOn w:val="Odstavecseseznamem"/>
    <w:next w:val="Normln"/>
    <w:qFormat/>
    <w:rsid w:val="00173892"/>
    <w:pPr>
      <w:keepNext/>
      <w:numPr>
        <w:numId w:val="38"/>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73892"/>
  </w:style>
  <w:style w:type="character" w:customStyle="1" w:styleId="Text1-2Char">
    <w:name w:val="_Text_1-2 Char"/>
    <w:basedOn w:val="Text1-1Char"/>
    <w:link w:val="Text1-2"/>
    <w:rsid w:val="00173892"/>
  </w:style>
  <w:style w:type="paragraph" w:customStyle="1" w:styleId="Textbezodsazen">
    <w:name w:val="_Text_bez_odsazení"/>
    <w:basedOn w:val="Normln"/>
    <w:link w:val="TextbezodsazenChar"/>
    <w:qFormat/>
    <w:rsid w:val="00F34441"/>
    <w:pPr>
      <w:spacing w:after="120"/>
      <w:jc w:val="both"/>
    </w:pPr>
  </w:style>
  <w:style w:type="character" w:customStyle="1" w:styleId="TextbezodsazenChar">
    <w:name w:val="_Text_bez_odsazení Char"/>
    <w:basedOn w:val="Standardnpsmoodstavce"/>
    <w:link w:val="Textbezodsazen"/>
    <w:rsid w:val="00F34441"/>
  </w:style>
  <w:style w:type="paragraph" w:customStyle="1" w:styleId="Nadpisbezsl1-1">
    <w:name w:val="_Nadpis_bez_čísl_1-1"/>
    <w:qFormat/>
    <w:rsid w:val="00F34441"/>
    <w:pPr>
      <w:spacing w:before="240" w:after="120"/>
    </w:pPr>
    <w:rPr>
      <w:rFonts w:asciiTheme="majorHAnsi" w:hAnsiTheme="majorHAnsi"/>
      <w:b/>
      <w:caps/>
      <w:sz w:val="22"/>
    </w:rPr>
  </w:style>
  <w:style w:type="paragraph" w:customStyle="1" w:styleId="Nadpisbezsl1-2">
    <w:name w:val="_Nadpis_bez_čísl_1-2"/>
    <w:qFormat/>
    <w:rsid w:val="00F34441"/>
    <w:pPr>
      <w:spacing w:before="240" w:after="120"/>
    </w:pPr>
    <w:rPr>
      <w:rFonts w:asciiTheme="majorHAnsi" w:hAnsiTheme="majorHAnsi"/>
      <w:b/>
      <w:sz w:val="20"/>
      <w:szCs w:val="20"/>
    </w:rPr>
  </w:style>
  <w:style w:type="paragraph" w:customStyle="1" w:styleId="Tabulka">
    <w:name w:val="_Tabulka"/>
    <w:basedOn w:val="Textbezodsazen"/>
    <w:qFormat/>
    <w:rsid w:val="00F34441"/>
    <w:pPr>
      <w:spacing w:before="40" w:after="40" w:line="240" w:lineRule="auto"/>
    </w:pPr>
  </w:style>
  <w:style w:type="paragraph" w:customStyle="1" w:styleId="Odrka1-1">
    <w:name w:val="_Odrážka_1-1_•"/>
    <w:basedOn w:val="Normln"/>
    <w:link w:val="Odrka1-1Char"/>
    <w:qFormat/>
    <w:rsid w:val="000710A8"/>
    <w:pPr>
      <w:numPr>
        <w:numId w:val="40"/>
      </w:numPr>
      <w:spacing w:after="120"/>
      <w:contextualSpacing/>
      <w:jc w:val="both"/>
    </w:pPr>
  </w:style>
  <w:style w:type="character" w:customStyle="1" w:styleId="Odrka1-1Char">
    <w:name w:val="_Odrážka_1-1_• Char"/>
    <w:basedOn w:val="Standardnpsmoodstavce"/>
    <w:link w:val="Odrka1-1"/>
    <w:rsid w:val="000710A8"/>
  </w:style>
  <w:style w:type="paragraph" w:customStyle="1" w:styleId="Odrka1-2-">
    <w:name w:val="_Odrážka_1-2_-"/>
    <w:basedOn w:val="Odrka1-1"/>
    <w:qFormat/>
    <w:rsid w:val="000710A8"/>
    <w:pPr>
      <w:numPr>
        <w:ilvl w:val="1"/>
      </w:numPr>
      <w:tabs>
        <w:tab w:val="clear" w:pos="1531"/>
        <w:tab w:val="num" w:pos="1191"/>
      </w:tabs>
      <w:ind w:left="1077" w:hanging="453"/>
    </w:pPr>
  </w:style>
  <w:style w:type="paragraph" w:customStyle="1" w:styleId="Odrka1-3">
    <w:name w:val="_Odrážka_1-3_·"/>
    <w:basedOn w:val="Odrka1-2-"/>
    <w:qFormat/>
    <w:rsid w:val="000710A8"/>
    <w:pPr>
      <w:numPr>
        <w:ilvl w:val="2"/>
      </w:numPr>
      <w:tabs>
        <w:tab w:val="clear" w:pos="1928"/>
        <w:tab w:val="num" w:pos="1843"/>
      </w:tabs>
      <w:ind w:left="1729" w:hanging="652"/>
    </w:pPr>
  </w:style>
  <w:style w:type="paragraph" w:customStyle="1" w:styleId="Textbezslovn">
    <w:name w:val="_Text_bez_číslování"/>
    <w:basedOn w:val="Normln"/>
    <w:link w:val="TextbezslovnChar"/>
    <w:qFormat/>
    <w:rsid w:val="000710A8"/>
    <w:pPr>
      <w:spacing w:after="120"/>
      <w:ind w:left="737"/>
      <w:jc w:val="both"/>
    </w:pPr>
  </w:style>
  <w:style w:type="character" w:customStyle="1" w:styleId="TextbezslovnChar">
    <w:name w:val="_Text_bez_číslování Char"/>
    <w:basedOn w:val="Standardnpsmoodstavce"/>
    <w:link w:val="Textbezslovn"/>
    <w:rsid w:val="000710A8"/>
  </w:style>
  <w:style w:type="character" w:customStyle="1" w:styleId="FontStyle38">
    <w:name w:val="Font Style38"/>
    <w:uiPriority w:val="99"/>
    <w:rsid w:val="008B19F7"/>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4048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vobodovaS\Downloads\sprava-zeleznic_hlavickovy-papir_v8_SABLON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B2258-1D6B-4349-80DE-EE8C5F0AF12E}">
  <ds:schemaRefs>
    <ds:schemaRef ds:uri="http://schemas.microsoft.com/sharepoint/v3/contenttype/forms"/>
  </ds:schemaRefs>
</ds:datastoreItem>
</file>

<file path=customXml/itemProps2.xml><?xml version="1.0" encoding="utf-8"?>
<ds:datastoreItem xmlns:ds="http://schemas.openxmlformats.org/officeDocument/2006/customXml" ds:itemID="{23BEEB0A-FE77-4C52-B98F-7CD3C602ED0D}">
  <ds:schemaRefs>
    <ds:schemaRef ds:uri="http://purl.org/dc/terms/"/>
    <ds:schemaRef ds:uri="http://schemas.microsoft.com/office/2006/documentManagement/types"/>
    <ds:schemaRef ds:uri="http://purl.org/dc/elements/1.1/"/>
    <ds:schemaRef ds:uri="http://purl.org/dc/dcmitype/"/>
    <ds:schemaRef ds:uri="http://schemas.microsoft.com/office/2006/metadata/properties"/>
    <ds:schemaRef ds:uri="http://schemas.microsoft.com/sharepoint/v3/fields"/>
    <ds:schemaRef ds:uri="http://www.w3.org/XML/1998/namespace"/>
    <ds:schemaRef ds:uri="http://schemas.openxmlformats.org/package/2006/metadata/core-properties"/>
    <ds:schemaRef ds:uri="http://schemas.microsoft.com/sharepoint/v3"/>
  </ds:schemaRefs>
</ds:datastoreItem>
</file>

<file path=customXml/itemProps3.xml><?xml version="1.0" encoding="utf-8"?>
<ds:datastoreItem xmlns:ds="http://schemas.openxmlformats.org/officeDocument/2006/customXml" ds:itemID="{C09C2092-4B67-477F-92B7-531F3BC7E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9B549A2-5EAC-4BE1-80A4-6AB4A846F1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sprava-zeleznic_hlavickovy-papir_v8_SABLONA</Template>
  <TotalTime>81</TotalTime>
  <Pages>18</Pages>
  <Words>5101</Words>
  <Characters>30097</Characters>
  <Application>Microsoft Office Word</Application>
  <DocSecurity>0</DocSecurity>
  <Lines>250</Lines>
  <Paragraphs>70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Správa železnic</Company>
  <LinksUpToDate>false</LinksUpToDate>
  <CharactersWithSpaces>35128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Svobodová Silvie</dc:creator>
  <cp:lastModifiedBy>Kaplanová Ivana</cp:lastModifiedBy>
  <cp:revision>24</cp:revision>
  <cp:lastPrinted>2017-11-28T17:18:00Z</cp:lastPrinted>
  <dcterms:created xsi:type="dcterms:W3CDTF">2021-04-13T06:43:00Z</dcterms:created>
  <dcterms:modified xsi:type="dcterms:W3CDTF">2021-04-16T07:16:00Z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